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B9860" w14:textId="77777777" w:rsidR="00940959" w:rsidRPr="0079061A" w:rsidRDefault="0014591F" w:rsidP="00294F21">
      <w:pPr>
        <w:spacing w:line="240" w:lineRule="auto"/>
        <w:jc w:val="right"/>
        <w:rPr>
          <w:rFonts w:cs="Times New Roman"/>
          <w:szCs w:val="24"/>
        </w:rPr>
      </w:pPr>
      <w:r w:rsidRPr="0079061A">
        <w:rPr>
          <w:rFonts w:cs="Times New Roman"/>
          <w:szCs w:val="24"/>
        </w:rPr>
        <w:t>EELNÕU</w:t>
      </w:r>
    </w:p>
    <w:p w14:paraId="0EB100B6" w14:textId="3658FFFF" w:rsidR="0014591F" w:rsidRPr="0079061A" w:rsidRDefault="007D3232" w:rsidP="00294F21">
      <w:pPr>
        <w:spacing w:line="240" w:lineRule="auto"/>
        <w:jc w:val="right"/>
        <w:rPr>
          <w:rFonts w:cs="Times New Roman"/>
          <w:szCs w:val="24"/>
        </w:rPr>
      </w:pPr>
      <w:r>
        <w:rPr>
          <w:rFonts w:cs="Times New Roman"/>
          <w:szCs w:val="24"/>
        </w:rPr>
        <w:t>19</w:t>
      </w:r>
      <w:r w:rsidR="00F265CE" w:rsidRPr="0079061A">
        <w:rPr>
          <w:rFonts w:cs="Times New Roman"/>
          <w:szCs w:val="24"/>
        </w:rPr>
        <w:t>.0</w:t>
      </w:r>
      <w:r w:rsidR="00D77AFE" w:rsidRPr="0079061A">
        <w:rPr>
          <w:rFonts w:cs="Times New Roman"/>
          <w:szCs w:val="24"/>
        </w:rPr>
        <w:t>2</w:t>
      </w:r>
      <w:r w:rsidR="00F265CE" w:rsidRPr="0079061A">
        <w:rPr>
          <w:rFonts w:cs="Times New Roman"/>
          <w:szCs w:val="24"/>
        </w:rPr>
        <w:t>.2025</w:t>
      </w:r>
    </w:p>
    <w:p w14:paraId="3774F77F" w14:textId="77777777" w:rsidR="0014591F" w:rsidRPr="0079061A" w:rsidRDefault="0014591F" w:rsidP="00294F21">
      <w:pPr>
        <w:spacing w:line="240" w:lineRule="auto"/>
        <w:jc w:val="right"/>
        <w:rPr>
          <w:rFonts w:cs="Times New Roman"/>
          <w:szCs w:val="24"/>
        </w:rPr>
      </w:pPr>
    </w:p>
    <w:p w14:paraId="5DA62847" w14:textId="77777777" w:rsidR="0014591F" w:rsidRPr="0079061A" w:rsidRDefault="0014591F" w:rsidP="08F24FF9">
      <w:pPr>
        <w:spacing w:line="240" w:lineRule="auto"/>
        <w:jc w:val="center"/>
        <w:rPr>
          <w:rFonts w:cs="Times New Roman"/>
          <w:b/>
          <w:bCs/>
          <w:sz w:val="32"/>
          <w:szCs w:val="32"/>
        </w:rPr>
      </w:pPr>
      <w:bookmarkStart w:id="0" w:name="_Hlk170807717"/>
      <w:r w:rsidRPr="08F24FF9">
        <w:rPr>
          <w:rFonts w:cs="Times New Roman"/>
          <w:b/>
          <w:bCs/>
          <w:sz w:val="32"/>
          <w:szCs w:val="32"/>
        </w:rPr>
        <w:t>Atmosfääriõhu kaitse seaduse ja teiste seaduste muutmise seadus (taastuvenergia direktiivi muudatuste ülevõtmine)</w:t>
      </w:r>
      <w:commentRangeStart w:id="1"/>
      <w:r w:rsidRPr="0079061A">
        <w:rPr>
          <w:rStyle w:val="Allmrkuseviide"/>
          <w:rFonts w:cs="Times New Roman"/>
          <w:b/>
          <w:bCs/>
          <w:sz w:val="32"/>
          <w:szCs w:val="32"/>
        </w:rPr>
        <w:footnoteReference w:id="2"/>
      </w:r>
      <w:commentRangeEnd w:id="1"/>
      <w:r>
        <w:commentReference w:id="1"/>
      </w:r>
    </w:p>
    <w:p w14:paraId="4A6415E4" w14:textId="77777777" w:rsidR="0014591F" w:rsidRPr="0079061A" w:rsidRDefault="0014591F" w:rsidP="00294F21">
      <w:pPr>
        <w:spacing w:line="240" w:lineRule="auto"/>
        <w:jc w:val="center"/>
        <w:rPr>
          <w:rFonts w:cs="Times New Roman"/>
          <w:szCs w:val="24"/>
        </w:rPr>
      </w:pPr>
    </w:p>
    <w:bookmarkEnd w:id="0"/>
    <w:p w14:paraId="7CA8AD75" w14:textId="77777777" w:rsidR="0014591F" w:rsidRPr="0079061A" w:rsidRDefault="0014591F" w:rsidP="00F92AA0">
      <w:pPr>
        <w:pStyle w:val="Pealkiri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1</w:t>
      </w:r>
      <w:bookmarkStart w:id="5" w:name="_Hlk171063243"/>
      <w:r w:rsidRPr="0079061A">
        <w:rPr>
          <w:rFonts w:ascii="Times New Roman" w:hAnsi="Times New Roman" w:cs="Times New Roman"/>
          <w:b/>
          <w:bCs/>
          <w:color w:val="auto"/>
          <w:sz w:val="24"/>
          <w:szCs w:val="24"/>
        </w:rPr>
        <w:t>. Atmosfääriõhu kaitse seaduse muutmine</w:t>
      </w:r>
      <w:bookmarkEnd w:id="5"/>
    </w:p>
    <w:p w14:paraId="6E135557" w14:textId="77777777" w:rsidR="0014591F" w:rsidRPr="0079061A" w:rsidRDefault="0014591F" w:rsidP="00294F21">
      <w:pPr>
        <w:spacing w:line="240" w:lineRule="auto"/>
        <w:rPr>
          <w:rFonts w:cs="Times New Roman"/>
          <w:szCs w:val="24"/>
        </w:rPr>
      </w:pPr>
    </w:p>
    <w:p w14:paraId="76BDE3E9" w14:textId="77777777" w:rsidR="0014591F" w:rsidRPr="0079061A" w:rsidRDefault="0014591F" w:rsidP="00294F21">
      <w:pPr>
        <w:spacing w:line="240" w:lineRule="auto"/>
        <w:rPr>
          <w:rFonts w:cs="Times New Roman"/>
          <w:szCs w:val="24"/>
        </w:rPr>
      </w:pPr>
      <w:r w:rsidRPr="0079061A">
        <w:rPr>
          <w:rFonts w:cs="Times New Roman"/>
          <w:szCs w:val="24"/>
        </w:rPr>
        <w:t>Atmosfääriõhu kaitse seaduses tehakse järgmised muudatused:</w:t>
      </w:r>
    </w:p>
    <w:p w14:paraId="6DDD64D7" w14:textId="77777777" w:rsidR="0014591F" w:rsidRPr="0079061A" w:rsidRDefault="0014591F" w:rsidP="00294F21">
      <w:pPr>
        <w:spacing w:line="240" w:lineRule="auto"/>
        <w:rPr>
          <w:rFonts w:cs="Times New Roman"/>
          <w:szCs w:val="24"/>
        </w:rPr>
      </w:pPr>
    </w:p>
    <w:p w14:paraId="61728E67" w14:textId="77777777" w:rsidR="0014591F" w:rsidRPr="0079061A" w:rsidRDefault="0014591F" w:rsidP="00294F21">
      <w:pPr>
        <w:spacing w:line="240" w:lineRule="auto"/>
        <w:rPr>
          <w:rFonts w:cs="Times New Roman"/>
          <w:b/>
          <w:szCs w:val="24"/>
        </w:rPr>
      </w:pPr>
      <w:bookmarkStart w:id="6" w:name="_Hlk173928186"/>
      <w:r w:rsidRPr="0079061A">
        <w:rPr>
          <w:rFonts w:cs="Times New Roman"/>
          <w:b/>
          <w:szCs w:val="24"/>
        </w:rPr>
        <w:t>1)</w:t>
      </w:r>
      <w:r w:rsidRPr="0079061A">
        <w:rPr>
          <w:rFonts w:cs="Times New Roman"/>
          <w:szCs w:val="24"/>
        </w:rPr>
        <w:t xml:space="preserve"> paragrahvi 79 lõige 6 tunnistatakse kehtetuks;</w:t>
      </w:r>
    </w:p>
    <w:bookmarkEnd w:id="6"/>
    <w:p w14:paraId="02CE00D4" w14:textId="77777777" w:rsidR="0014591F" w:rsidRPr="0079061A" w:rsidRDefault="0014591F" w:rsidP="00294F21">
      <w:pPr>
        <w:spacing w:line="240" w:lineRule="auto"/>
        <w:rPr>
          <w:rFonts w:cs="Times New Roman"/>
          <w:b/>
          <w:szCs w:val="24"/>
        </w:rPr>
      </w:pPr>
    </w:p>
    <w:p w14:paraId="34027EB6" w14:textId="77777777" w:rsidR="0014591F" w:rsidRPr="0079061A" w:rsidRDefault="0014591F" w:rsidP="00294F21">
      <w:pPr>
        <w:spacing w:line="240" w:lineRule="auto"/>
        <w:rPr>
          <w:rFonts w:cs="Times New Roman"/>
          <w:szCs w:val="24"/>
        </w:rPr>
      </w:pPr>
      <w:r w:rsidRPr="0079061A">
        <w:rPr>
          <w:rFonts w:cs="Times New Roman"/>
          <w:b/>
          <w:szCs w:val="24"/>
        </w:rPr>
        <w:t>2)</w:t>
      </w:r>
      <w:r w:rsidRPr="0079061A">
        <w:rPr>
          <w:rFonts w:cs="Times New Roman"/>
          <w:szCs w:val="24"/>
        </w:rPr>
        <w:t xml:space="preserve"> paragrahvi 120 lõige 1 muudetakse ja sõnastatakse järgmiselt:</w:t>
      </w:r>
    </w:p>
    <w:p w14:paraId="5EC3E0B6" w14:textId="77777777" w:rsidR="0014591F" w:rsidRPr="0079061A" w:rsidRDefault="0014591F" w:rsidP="00294F21">
      <w:pPr>
        <w:spacing w:line="240" w:lineRule="auto"/>
        <w:rPr>
          <w:rFonts w:cs="Times New Roman"/>
          <w:szCs w:val="24"/>
        </w:rPr>
      </w:pPr>
      <w:r w:rsidRPr="0079061A">
        <w:rPr>
          <w:rFonts w:cs="Times New Roman"/>
          <w:szCs w:val="24"/>
        </w:rPr>
        <w:t>„(1) Valdkonna eest vastutav minister kehtestab määrusega:</w:t>
      </w:r>
    </w:p>
    <w:p w14:paraId="1B9099BC" w14:textId="3188758B" w:rsidR="0014591F" w:rsidRPr="0079061A" w:rsidRDefault="0014591F" w:rsidP="00294F21">
      <w:pPr>
        <w:spacing w:line="240" w:lineRule="auto"/>
        <w:rPr>
          <w:rFonts w:cs="Times New Roman"/>
          <w:szCs w:val="24"/>
        </w:rPr>
      </w:pPr>
      <w:r w:rsidRPr="0079061A">
        <w:rPr>
          <w:rFonts w:cs="Times New Roman"/>
          <w:szCs w:val="24"/>
        </w:rPr>
        <w:t>1) vedelkütuste keskkonnanõuded, vedelkütuste keskkonnanõuetele vastavuse seire ja aruandmise korra;</w:t>
      </w:r>
    </w:p>
    <w:p w14:paraId="1FD43B9D" w14:textId="6A0572EA" w:rsidR="006E732F" w:rsidRPr="0079061A" w:rsidRDefault="0014591F" w:rsidP="00294F21">
      <w:pPr>
        <w:spacing w:line="240" w:lineRule="auto"/>
        <w:rPr>
          <w:rFonts w:cs="Times New Roman"/>
          <w:szCs w:val="24"/>
        </w:rPr>
      </w:pPr>
      <w:r w:rsidRPr="0079061A">
        <w:rPr>
          <w:rFonts w:cs="Times New Roman"/>
          <w:szCs w:val="24"/>
        </w:rPr>
        <w:t>2) biokütuste, vedelate biokütuste ja biomasskütuste kasvuhoonegaaside heite vähendamise kriteeriumid ning heitkoguste vähenemise määramise metoodika.</w:t>
      </w:r>
      <w:r w:rsidR="00C82869" w:rsidRPr="0079061A">
        <w:rPr>
          <w:rFonts w:cs="Times New Roman"/>
          <w:szCs w:val="24"/>
        </w:rPr>
        <w:t>“;</w:t>
      </w:r>
    </w:p>
    <w:p w14:paraId="182A2FA1" w14:textId="77777777" w:rsidR="0014591F" w:rsidRPr="0079061A" w:rsidRDefault="0014591F" w:rsidP="00294F21">
      <w:pPr>
        <w:spacing w:line="240" w:lineRule="auto"/>
        <w:rPr>
          <w:rFonts w:cs="Times New Roman"/>
          <w:szCs w:val="24"/>
        </w:rPr>
      </w:pPr>
    </w:p>
    <w:p w14:paraId="2571E924" w14:textId="77777777" w:rsidR="0014591F" w:rsidRPr="0079061A" w:rsidRDefault="0014591F" w:rsidP="00294F21">
      <w:pPr>
        <w:spacing w:line="240" w:lineRule="auto"/>
        <w:rPr>
          <w:rFonts w:cs="Times New Roman"/>
          <w:szCs w:val="24"/>
        </w:rPr>
      </w:pPr>
      <w:r w:rsidRPr="0079061A">
        <w:rPr>
          <w:rFonts w:cs="Times New Roman"/>
          <w:b/>
          <w:szCs w:val="24"/>
        </w:rPr>
        <w:t>3)</w:t>
      </w:r>
      <w:r w:rsidRPr="0079061A">
        <w:rPr>
          <w:rFonts w:cs="Times New Roman"/>
          <w:szCs w:val="24"/>
        </w:rPr>
        <w:t xml:space="preserve"> paragrahvi 123</w:t>
      </w:r>
      <w:r w:rsidRPr="0079061A">
        <w:rPr>
          <w:rFonts w:cs="Times New Roman"/>
          <w:szCs w:val="24"/>
          <w:vertAlign w:val="superscript"/>
        </w:rPr>
        <w:t>1</w:t>
      </w:r>
      <w:r w:rsidRPr="0079061A">
        <w:rPr>
          <w:rFonts w:cs="Times New Roman"/>
          <w:szCs w:val="24"/>
        </w:rPr>
        <w:t xml:space="preserve"> lõiked 3 ja 3</w:t>
      </w:r>
      <w:r w:rsidRPr="0079061A">
        <w:rPr>
          <w:rFonts w:cs="Times New Roman"/>
          <w:szCs w:val="24"/>
          <w:vertAlign w:val="superscript"/>
        </w:rPr>
        <w:t>1</w:t>
      </w:r>
      <w:r w:rsidRPr="0079061A">
        <w:rPr>
          <w:rFonts w:cs="Times New Roman"/>
          <w:szCs w:val="24"/>
        </w:rPr>
        <w:t xml:space="preserve"> muudetakse ja sõnastatakse järgmiselt:</w:t>
      </w:r>
    </w:p>
    <w:p w14:paraId="1E09BFA7" w14:textId="12372DA9" w:rsidR="0014591F" w:rsidRPr="0079061A" w:rsidRDefault="0014591F" w:rsidP="08F24FF9">
      <w:pPr>
        <w:spacing w:line="240" w:lineRule="auto"/>
        <w:rPr>
          <w:rFonts w:cs="Times New Roman"/>
        </w:rPr>
      </w:pPr>
      <w:r w:rsidRPr="08F24FF9">
        <w:rPr>
          <w:rFonts w:cs="Times New Roman"/>
        </w:rPr>
        <w:t xml:space="preserve">„(3) Kui tarnija vähendab kütuse elutsükli jooksul energiaühiku kohta tekkivate kasvuhoonegaaside heitkoguseid biokütuste abil, peavad need vastama vedelkütuse seaduse </w:t>
      </w:r>
      <w:del w:id="7" w:author="Moonika Kuusk - JUSTDIGI" w:date="2025-03-04T10:02:00Z" w16du:dateUtc="2025-03-04T08:02:00Z">
        <w:r>
          <w:br/>
        </w:r>
      </w:del>
      <w:commentRangeStart w:id="8"/>
      <w:r w:rsidRPr="08F24FF9">
        <w:rPr>
          <w:rFonts w:cs="Times New Roman"/>
        </w:rPr>
        <w:t>§</w:t>
      </w:r>
      <w:ins w:id="9" w:author="Moonika Kuusk - JUSTDIGI" w:date="2025-03-04T10:02:00Z" w16du:dateUtc="2025-03-04T08:02:00Z">
        <w:r w:rsidR="00C80C16">
          <w:rPr>
            <w:rFonts w:cs="Times New Roman"/>
            <w:szCs w:val="24"/>
          </w:rPr>
          <w:noBreakHyphen/>
        </w:r>
      </w:ins>
      <w:del w:id="10" w:author="Moonika Kuusk - JUSTDIGI" w:date="2025-03-04T10:02:00Z" w16du:dateUtc="2025-03-04T08:02:00Z">
        <w:r w:rsidRPr="08F24FF9" w:rsidDel="0014591F">
          <w:rPr>
            <w:rFonts w:cs="Times New Roman"/>
          </w:rPr>
          <w:delText>-</w:delText>
        </w:r>
      </w:del>
      <w:r w:rsidRPr="08F24FF9">
        <w:rPr>
          <w:rFonts w:cs="Times New Roman"/>
        </w:rPr>
        <w:t>s</w:t>
      </w:r>
      <w:ins w:id="11" w:author="Moonika Kuusk - JUSTDIGI" w:date="2025-03-04T10:02:00Z" w16du:dateUtc="2025-03-04T08:02:00Z">
        <w:r w:rsidR="00940C96" w:rsidRPr="08F24FF9">
          <w:rPr>
            <w:rFonts w:cs="Times New Roman"/>
          </w:rPr>
          <w:t> </w:t>
        </w:r>
      </w:ins>
      <w:del w:id="12" w:author="Moonika Kuusk - JUSTDIGI" w:date="2025-03-04T10:02:00Z" w16du:dateUtc="2025-03-04T08:02:00Z">
        <w:r w:rsidRPr="08F24FF9" w:rsidDel="0014591F">
          <w:rPr>
            <w:rFonts w:cs="Times New Roman"/>
          </w:rPr>
          <w:delText xml:space="preserve"> </w:delText>
        </w:r>
      </w:del>
      <w:r w:rsidRPr="08F24FF9">
        <w:rPr>
          <w:rFonts w:cs="Times New Roman"/>
        </w:rPr>
        <w:t>2</w:t>
      </w:r>
      <w:r w:rsidRPr="08F24FF9">
        <w:rPr>
          <w:rFonts w:cs="Times New Roman"/>
          <w:vertAlign w:val="superscript"/>
        </w:rPr>
        <w:t>3</w:t>
      </w:r>
      <w:r w:rsidRPr="08F24FF9">
        <w:rPr>
          <w:rFonts w:cs="Times New Roman"/>
        </w:rPr>
        <w:t xml:space="preserve"> sätestatud biokütuse säästlikkuse kriteeriumitele</w:t>
      </w:r>
      <w:commentRangeEnd w:id="8"/>
      <w:r>
        <w:commentReference w:id="8"/>
      </w:r>
      <w:r w:rsidRPr="08F24FF9">
        <w:rPr>
          <w:rFonts w:cs="Times New Roman"/>
        </w:rPr>
        <w:t xml:space="preserve"> ja käesoleva seaduse § 120 lõike 1 punkti</w:t>
      </w:r>
      <w:r w:rsidR="00207F9A" w:rsidRPr="08F24FF9">
        <w:rPr>
          <w:rFonts w:cs="Times New Roman"/>
        </w:rPr>
        <w:t> </w:t>
      </w:r>
      <w:r w:rsidRPr="08F24FF9">
        <w:rPr>
          <w:rFonts w:cs="Times New Roman"/>
        </w:rPr>
        <w:t>2 alusel kehtestatud kasvuhoonegaaside heite vähendamise kriteeriumitele.</w:t>
      </w:r>
    </w:p>
    <w:p w14:paraId="770A3EA2" w14:textId="77777777" w:rsidR="0014591F" w:rsidRPr="0079061A" w:rsidRDefault="0014591F" w:rsidP="00294F21">
      <w:pPr>
        <w:spacing w:line="240" w:lineRule="auto"/>
        <w:rPr>
          <w:rFonts w:cs="Times New Roman"/>
          <w:szCs w:val="24"/>
        </w:rPr>
      </w:pPr>
    </w:p>
    <w:p w14:paraId="5F11CC4E" w14:textId="735E138F" w:rsidR="0014591F" w:rsidRPr="0079061A" w:rsidRDefault="0014591F" w:rsidP="00294F21">
      <w:pPr>
        <w:spacing w:line="240" w:lineRule="auto"/>
        <w:rPr>
          <w:rFonts w:cs="Times New Roman"/>
          <w:szCs w:val="24"/>
        </w:rPr>
      </w:pPr>
      <w:r w:rsidRPr="0079061A">
        <w:rPr>
          <w:rFonts w:cs="Times New Roman"/>
          <w:szCs w:val="24"/>
        </w:rPr>
        <w:t>(3</w:t>
      </w:r>
      <w:r w:rsidRPr="0079061A">
        <w:rPr>
          <w:rFonts w:cs="Times New Roman"/>
          <w:szCs w:val="24"/>
          <w:vertAlign w:val="superscript"/>
        </w:rPr>
        <w:t>1</w:t>
      </w:r>
      <w:r w:rsidRPr="0079061A">
        <w:rPr>
          <w:rFonts w:cs="Times New Roman"/>
          <w:szCs w:val="24"/>
        </w:rPr>
        <w:t xml:space="preserve">) Käesoleva paragrahvi lõikes </w:t>
      </w:r>
      <w:bookmarkStart w:id="13" w:name="_Hlk188627048"/>
      <w:r w:rsidRPr="0079061A">
        <w:rPr>
          <w:rFonts w:cs="Times New Roman"/>
          <w:szCs w:val="24"/>
        </w:rPr>
        <w:t>3 nimetatud kasvuhoonegaaside heite vähendamise kriteeriumitele vastavus</w:t>
      </w:r>
      <w:r w:rsidR="00646742" w:rsidRPr="0079061A">
        <w:rPr>
          <w:rFonts w:cs="Times New Roman"/>
          <w:szCs w:val="24"/>
        </w:rPr>
        <w:t>t</w:t>
      </w:r>
      <w:r w:rsidRPr="0079061A">
        <w:rPr>
          <w:rFonts w:cs="Times New Roman"/>
          <w:szCs w:val="24"/>
        </w:rPr>
        <w:t xml:space="preserve"> tõenda</w:t>
      </w:r>
      <w:r w:rsidR="00646742" w:rsidRPr="0079061A">
        <w:rPr>
          <w:rFonts w:cs="Times New Roman"/>
          <w:szCs w:val="24"/>
        </w:rPr>
        <w:t>takse</w:t>
      </w:r>
      <w:r w:rsidRPr="0079061A">
        <w:rPr>
          <w:rFonts w:cs="Times New Roman"/>
          <w:szCs w:val="24"/>
        </w:rPr>
        <w:t xml:space="preserve"> vedelkütuse seaduse §-s 2</w:t>
      </w:r>
      <w:r w:rsidRPr="0079061A">
        <w:rPr>
          <w:rFonts w:cs="Times New Roman"/>
          <w:szCs w:val="24"/>
          <w:vertAlign w:val="superscript"/>
        </w:rPr>
        <w:t>3</w:t>
      </w:r>
      <w:r w:rsidRPr="0079061A">
        <w:rPr>
          <w:rFonts w:cs="Times New Roman"/>
          <w:szCs w:val="24"/>
        </w:rPr>
        <w:t xml:space="preserve"> sätestatud biokütuse säästlikkuse kriteeriumitele vastavuse tõendamise tingimuste kohaselt</w:t>
      </w:r>
      <w:bookmarkEnd w:id="13"/>
      <w:r w:rsidRPr="0079061A">
        <w:rPr>
          <w:rFonts w:cs="Times New Roman"/>
          <w:szCs w:val="24"/>
        </w:rPr>
        <w:t>.“;</w:t>
      </w:r>
    </w:p>
    <w:p w14:paraId="1135EEDF" w14:textId="77777777" w:rsidR="00646742" w:rsidRPr="0079061A" w:rsidRDefault="00646742" w:rsidP="00294F21">
      <w:pPr>
        <w:pStyle w:val="muutmisksk"/>
        <w:spacing w:before="0"/>
        <w:rPr>
          <w:b/>
          <w:bCs/>
        </w:rPr>
      </w:pPr>
    </w:p>
    <w:p w14:paraId="7B4174E1" w14:textId="2303DD94" w:rsidR="008D3366" w:rsidRDefault="008D3366" w:rsidP="008D3366">
      <w:pPr>
        <w:spacing w:line="240" w:lineRule="auto"/>
        <w:rPr>
          <w:rFonts w:cs="Times New Roman"/>
          <w:szCs w:val="24"/>
        </w:rPr>
      </w:pPr>
      <w:r w:rsidRPr="008D3366">
        <w:rPr>
          <w:rFonts w:cs="Times New Roman"/>
          <w:b/>
          <w:szCs w:val="24"/>
        </w:rPr>
        <w:t xml:space="preserve">4) </w:t>
      </w:r>
      <w:r w:rsidRPr="008D3366">
        <w:rPr>
          <w:rFonts w:cs="Times New Roman"/>
          <w:szCs w:val="24"/>
        </w:rPr>
        <w:t>paragrahvi 123</w:t>
      </w:r>
      <w:r w:rsidRPr="008D3366">
        <w:rPr>
          <w:rFonts w:cs="Times New Roman"/>
          <w:szCs w:val="24"/>
          <w:vertAlign w:val="superscript"/>
        </w:rPr>
        <w:t>1</w:t>
      </w:r>
      <w:r w:rsidRPr="008D3366">
        <w:rPr>
          <w:rFonts w:cs="Times New Roman"/>
          <w:szCs w:val="24"/>
        </w:rPr>
        <w:t xml:space="preserve"> lõige 3</w:t>
      </w:r>
      <w:r w:rsidRPr="008D3366">
        <w:rPr>
          <w:rFonts w:cs="Times New Roman"/>
          <w:szCs w:val="24"/>
          <w:vertAlign w:val="superscript"/>
        </w:rPr>
        <w:t>2</w:t>
      </w:r>
      <w:r w:rsidRPr="008D3366">
        <w:rPr>
          <w:rFonts w:cs="Times New Roman"/>
          <w:szCs w:val="24"/>
        </w:rPr>
        <w:t xml:space="preserve"> tunnistatakse kehtetuks;</w:t>
      </w:r>
    </w:p>
    <w:p w14:paraId="2826FAF2" w14:textId="77777777" w:rsidR="008D3366" w:rsidRPr="0079061A" w:rsidRDefault="008D3366" w:rsidP="008D3366">
      <w:pPr>
        <w:spacing w:line="240" w:lineRule="auto"/>
        <w:rPr>
          <w:rFonts w:cs="Times New Roman"/>
          <w:szCs w:val="24"/>
        </w:rPr>
      </w:pPr>
    </w:p>
    <w:p w14:paraId="1B4A94D4" w14:textId="5774DEE1" w:rsidR="00B21F62" w:rsidRPr="0079061A" w:rsidRDefault="008D3366" w:rsidP="00F92AA0">
      <w:pPr>
        <w:pStyle w:val="muutmisksk"/>
        <w:spacing w:before="0"/>
        <w:rPr>
          <w:rFonts w:eastAsia="SimSun"/>
          <w:lang w:bidi="hi-IN"/>
        </w:rPr>
      </w:pPr>
      <w:r>
        <w:rPr>
          <w:b/>
          <w:bCs/>
        </w:rPr>
        <w:t>5</w:t>
      </w:r>
      <w:r w:rsidR="000A5605" w:rsidRPr="0079061A">
        <w:rPr>
          <w:b/>
          <w:bCs/>
        </w:rPr>
        <w:t>)</w:t>
      </w:r>
      <w:r w:rsidR="000A5605" w:rsidRPr="0079061A">
        <w:rPr>
          <w:rFonts w:eastAsia="Calibri"/>
          <w:iCs/>
          <w:spacing w:val="-1"/>
          <w:shd w:val="clear" w:color="auto" w:fill="FFFFFF"/>
        </w:rPr>
        <w:t xml:space="preserve"> paragrahvi</w:t>
      </w:r>
      <w:r w:rsidR="000A5605" w:rsidRPr="0079061A">
        <w:rPr>
          <w:rFonts w:eastAsia="SimSun"/>
          <w:spacing w:val="-1"/>
          <w:lang w:bidi="hi-IN"/>
        </w:rPr>
        <w:t xml:space="preserve"> 123</w:t>
      </w:r>
      <w:r w:rsidR="000A5605" w:rsidRPr="0079061A">
        <w:rPr>
          <w:rFonts w:eastAsia="SimSun"/>
          <w:spacing w:val="-1"/>
          <w:vertAlign w:val="superscript"/>
          <w:lang w:bidi="hi-IN"/>
        </w:rPr>
        <w:t>1</w:t>
      </w:r>
      <w:r w:rsidR="000A5605" w:rsidRPr="0079061A">
        <w:rPr>
          <w:rFonts w:eastAsia="SimSun"/>
          <w:spacing w:val="-1"/>
          <w:lang w:bidi="hi-IN"/>
        </w:rPr>
        <w:t xml:space="preserve"> lõiget 5 täiendatakse pärast </w:t>
      </w:r>
      <w:r w:rsidR="00646742" w:rsidRPr="0079061A">
        <w:rPr>
          <w:rFonts w:eastAsia="SimSun"/>
          <w:spacing w:val="-1"/>
          <w:lang w:bidi="hi-IN"/>
        </w:rPr>
        <w:t>tekstiosa</w:t>
      </w:r>
      <w:r w:rsidR="000A5605" w:rsidRPr="0079061A">
        <w:rPr>
          <w:rFonts w:eastAsia="SimSun"/>
          <w:spacing w:val="-1"/>
          <w:lang w:bidi="hi-IN"/>
        </w:rPr>
        <w:t xml:space="preserve"> </w:t>
      </w:r>
      <w:r w:rsidR="00646742" w:rsidRPr="0079061A">
        <w:rPr>
          <w:rFonts w:eastAsia="SimSun"/>
          <w:spacing w:val="-1"/>
          <w:lang w:bidi="hi-IN"/>
        </w:rPr>
        <w:t>„</w:t>
      </w:r>
      <w:r w:rsidR="000A5605" w:rsidRPr="0079061A">
        <w:rPr>
          <w:rFonts w:eastAsia="SimSun"/>
          <w:spacing w:val="-1"/>
          <w:lang w:bidi="hi-IN"/>
        </w:rPr>
        <w:t>gaaskütuse</w:t>
      </w:r>
      <w:r w:rsidR="00646742" w:rsidRPr="0079061A">
        <w:rPr>
          <w:rFonts w:eastAsia="SimSun"/>
          <w:spacing w:val="-1"/>
          <w:lang w:bidi="hi-IN"/>
        </w:rPr>
        <w:t>“</w:t>
      </w:r>
      <w:r w:rsidR="000A5605" w:rsidRPr="0079061A">
        <w:rPr>
          <w:rFonts w:eastAsia="SimSun"/>
          <w:spacing w:val="-1"/>
          <w:lang w:bidi="hi-IN"/>
        </w:rPr>
        <w:t xml:space="preserve"> tekstiosaga</w:t>
      </w:r>
      <w:r w:rsidR="000A5605" w:rsidRPr="0079061A">
        <w:rPr>
          <w:rFonts w:eastAsia="SimSun"/>
          <w:lang w:bidi="hi-IN"/>
        </w:rPr>
        <w:t xml:space="preserve"> </w:t>
      </w:r>
      <w:r w:rsidR="00646742" w:rsidRPr="0079061A">
        <w:rPr>
          <w:rFonts w:eastAsia="SimSun"/>
          <w:lang w:bidi="hi-IN"/>
        </w:rPr>
        <w:t>„</w:t>
      </w:r>
      <w:r w:rsidR="000A5605" w:rsidRPr="0079061A">
        <w:rPr>
          <w:rFonts w:eastAsia="SimSun"/>
          <w:lang w:bidi="hi-IN"/>
        </w:rPr>
        <w:t>, veeldatud biometaani vedelkütuse seaduse tähenduses</w:t>
      </w:r>
      <w:r w:rsidR="00646742" w:rsidRPr="0079061A">
        <w:rPr>
          <w:rFonts w:eastAsia="SimSun"/>
          <w:lang w:bidi="hi-IN"/>
        </w:rPr>
        <w:t>“</w:t>
      </w:r>
      <w:r w:rsidR="000A5605" w:rsidRPr="0079061A">
        <w:rPr>
          <w:rFonts w:eastAsia="SimSun"/>
          <w:lang w:bidi="hi-IN"/>
        </w:rPr>
        <w:t>;</w:t>
      </w:r>
    </w:p>
    <w:p w14:paraId="3FA9C4E9" w14:textId="77777777" w:rsidR="00B21F62" w:rsidRPr="0079061A" w:rsidRDefault="00B21F62" w:rsidP="00F92AA0">
      <w:pPr>
        <w:pStyle w:val="muutmisksk"/>
        <w:spacing w:before="0"/>
        <w:rPr>
          <w:rFonts w:eastAsia="SimSun"/>
          <w:lang w:bidi="hi-IN"/>
        </w:rPr>
      </w:pPr>
    </w:p>
    <w:p w14:paraId="48D7A520" w14:textId="38188E55" w:rsidR="0014591F" w:rsidRPr="0079061A" w:rsidRDefault="008D3366" w:rsidP="00294F21">
      <w:pPr>
        <w:spacing w:line="240" w:lineRule="auto"/>
        <w:rPr>
          <w:rFonts w:cs="Times New Roman"/>
          <w:szCs w:val="24"/>
        </w:rPr>
      </w:pPr>
      <w:r>
        <w:rPr>
          <w:rFonts w:cs="Times New Roman"/>
          <w:b/>
          <w:bCs/>
          <w:szCs w:val="24"/>
        </w:rPr>
        <w:t>6</w:t>
      </w:r>
      <w:r w:rsidR="000A5605" w:rsidRPr="0079061A">
        <w:rPr>
          <w:rFonts w:cs="Times New Roman"/>
          <w:b/>
          <w:bCs/>
          <w:szCs w:val="24"/>
        </w:rPr>
        <w:t>)</w:t>
      </w:r>
      <w:r w:rsidR="000A5605" w:rsidRPr="0079061A">
        <w:rPr>
          <w:rFonts w:cs="Times New Roman"/>
          <w:szCs w:val="24"/>
        </w:rPr>
        <w:t xml:space="preserve"> paragrahvi 123</w:t>
      </w:r>
      <w:r w:rsidR="000A5605" w:rsidRPr="0079061A">
        <w:rPr>
          <w:rFonts w:cs="Times New Roman"/>
          <w:szCs w:val="24"/>
          <w:vertAlign w:val="superscript"/>
        </w:rPr>
        <w:t>3</w:t>
      </w:r>
      <w:r w:rsidR="000A5605" w:rsidRPr="0079061A">
        <w:rPr>
          <w:rFonts w:cs="Times New Roman"/>
          <w:szCs w:val="24"/>
        </w:rPr>
        <w:t xml:space="preserve"> lõiget 1 täiendatakse pärast </w:t>
      </w:r>
      <w:r w:rsidR="00646742" w:rsidRPr="0079061A">
        <w:rPr>
          <w:rFonts w:cs="Times New Roman"/>
          <w:szCs w:val="24"/>
        </w:rPr>
        <w:t>tekstiosa</w:t>
      </w:r>
      <w:r w:rsidR="000A5605" w:rsidRPr="0079061A">
        <w:rPr>
          <w:rFonts w:cs="Times New Roman"/>
          <w:szCs w:val="24"/>
        </w:rPr>
        <w:t xml:space="preserve"> </w:t>
      </w:r>
      <w:r w:rsidR="00646742" w:rsidRPr="0079061A">
        <w:rPr>
          <w:rFonts w:cs="Times New Roman"/>
          <w:szCs w:val="24"/>
        </w:rPr>
        <w:t>„</w:t>
      </w:r>
      <w:r w:rsidR="000A5605" w:rsidRPr="0079061A">
        <w:rPr>
          <w:rFonts w:cs="Times New Roman"/>
          <w:szCs w:val="24"/>
        </w:rPr>
        <w:t>gaaskütuse,</w:t>
      </w:r>
      <w:r w:rsidR="00646742" w:rsidRPr="0079061A">
        <w:rPr>
          <w:rFonts w:cs="Times New Roman"/>
          <w:szCs w:val="24"/>
        </w:rPr>
        <w:t>“</w:t>
      </w:r>
      <w:r w:rsidR="000A5605" w:rsidRPr="0079061A">
        <w:rPr>
          <w:rFonts w:cs="Times New Roman"/>
          <w:szCs w:val="24"/>
        </w:rPr>
        <w:t xml:space="preserve"> tekstiosaga </w:t>
      </w:r>
      <w:r w:rsidR="00646742" w:rsidRPr="0079061A">
        <w:rPr>
          <w:rFonts w:cs="Times New Roman"/>
          <w:szCs w:val="24"/>
        </w:rPr>
        <w:t>„</w:t>
      </w:r>
      <w:r w:rsidR="000A5605" w:rsidRPr="0079061A">
        <w:rPr>
          <w:rFonts w:cs="Times New Roman"/>
          <w:szCs w:val="24"/>
        </w:rPr>
        <w:t>veeldatud biometaani vedelkütuse seaduse tähenduses,</w:t>
      </w:r>
      <w:r w:rsidR="00646742" w:rsidRPr="0079061A">
        <w:rPr>
          <w:rFonts w:cs="Times New Roman"/>
          <w:szCs w:val="24"/>
        </w:rPr>
        <w:t>“</w:t>
      </w:r>
      <w:r w:rsidR="000A5605" w:rsidRPr="0079061A">
        <w:rPr>
          <w:rFonts w:cs="Times New Roman"/>
          <w:szCs w:val="24"/>
        </w:rPr>
        <w:t>;</w:t>
      </w:r>
    </w:p>
    <w:p w14:paraId="118E74BD" w14:textId="77777777" w:rsidR="0014591F" w:rsidRPr="0079061A" w:rsidRDefault="0014591F" w:rsidP="00294F21">
      <w:pPr>
        <w:spacing w:line="240" w:lineRule="auto"/>
        <w:rPr>
          <w:rFonts w:cs="Times New Roman"/>
          <w:szCs w:val="24"/>
        </w:rPr>
      </w:pPr>
    </w:p>
    <w:p w14:paraId="07FDA439" w14:textId="77777777" w:rsidR="003A052E" w:rsidRPr="0079061A" w:rsidRDefault="000A5605" w:rsidP="00294F21">
      <w:pPr>
        <w:spacing w:line="240" w:lineRule="auto"/>
        <w:rPr>
          <w:rFonts w:cs="Times New Roman"/>
          <w:szCs w:val="24"/>
        </w:rPr>
      </w:pPr>
      <w:r w:rsidRPr="0079061A">
        <w:rPr>
          <w:rFonts w:cs="Times New Roman"/>
          <w:b/>
          <w:szCs w:val="24"/>
        </w:rPr>
        <w:t>7</w:t>
      </w:r>
      <w:r w:rsidR="0014591F" w:rsidRPr="0079061A">
        <w:rPr>
          <w:rFonts w:cs="Times New Roman"/>
          <w:b/>
          <w:szCs w:val="24"/>
        </w:rPr>
        <w:t xml:space="preserve">) </w:t>
      </w:r>
      <w:r w:rsidR="0014591F" w:rsidRPr="0079061A">
        <w:rPr>
          <w:rFonts w:cs="Times New Roman"/>
          <w:szCs w:val="24"/>
        </w:rPr>
        <w:t>paragrahvi 123</w:t>
      </w:r>
      <w:r w:rsidR="0014591F" w:rsidRPr="0079061A">
        <w:rPr>
          <w:rFonts w:cs="Times New Roman"/>
          <w:szCs w:val="24"/>
          <w:vertAlign w:val="superscript"/>
        </w:rPr>
        <w:t>3</w:t>
      </w:r>
      <w:r w:rsidR="0014591F" w:rsidRPr="0079061A">
        <w:rPr>
          <w:rFonts w:cs="Times New Roman"/>
          <w:szCs w:val="24"/>
        </w:rPr>
        <w:t xml:space="preserve"> lõiked 3–5 tunnistatakse kehtetuks</w:t>
      </w:r>
      <w:r w:rsidR="003A052E" w:rsidRPr="0079061A">
        <w:rPr>
          <w:rFonts w:cs="Times New Roman"/>
          <w:szCs w:val="24"/>
        </w:rPr>
        <w:t>;</w:t>
      </w:r>
    </w:p>
    <w:p w14:paraId="525A02BC" w14:textId="77777777" w:rsidR="00646742" w:rsidRPr="0079061A" w:rsidRDefault="00646742" w:rsidP="00294F21">
      <w:pPr>
        <w:spacing w:line="240" w:lineRule="auto"/>
        <w:rPr>
          <w:rFonts w:cs="Times New Roman"/>
          <w:szCs w:val="24"/>
        </w:rPr>
      </w:pPr>
    </w:p>
    <w:p w14:paraId="07DE8E28" w14:textId="4C28EC8B" w:rsidR="003A052E" w:rsidRPr="0079061A" w:rsidRDefault="003A052E" w:rsidP="08F24FF9">
      <w:pPr>
        <w:spacing w:line="240" w:lineRule="auto"/>
        <w:rPr>
          <w:rFonts w:cs="Times New Roman"/>
        </w:rPr>
      </w:pPr>
      <w:r w:rsidRPr="08F24FF9">
        <w:rPr>
          <w:rFonts w:cs="Times New Roman"/>
          <w:b/>
          <w:bCs/>
        </w:rPr>
        <w:t>8)</w:t>
      </w:r>
      <w:r w:rsidRPr="08F24FF9">
        <w:rPr>
          <w:rFonts w:cs="Times New Roman"/>
        </w:rPr>
        <w:t xml:space="preserve"> seadus</w:t>
      </w:r>
      <w:ins w:id="14" w:author="Kärt Voor - JUSTDIGI" w:date="2025-03-17T09:35:00Z">
        <w:r w:rsidR="46FBC861" w:rsidRPr="08F24FF9">
          <w:rPr>
            <w:rFonts w:cs="Times New Roman"/>
          </w:rPr>
          <w:t>e</w:t>
        </w:r>
      </w:ins>
      <w:del w:id="15" w:author="Kärt Voor - JUSTDIGI" w:date="2025-03-17T09:35:00Z">
        <w:r w:rsidRPr="08F24FF9" w:rsidDel="003A052E">
          <w:rPr>
            <w:rFonts w:cs="Times New Roman"/>
          </w:rPr>
          <w:delText>t</w:delText>
        </w:r>
      </w:del>
      <w:commentRangeStart w:id="16"/>
      <w:r w:rsidRPr="08F24FF9">
        <w:rPr>
          <w:rFonts w:cs="Times New Roman"/>
        </w:rPr>
        <w:t xml:space="preserve"> </w:t>
      </w:r>
      <w:ins w:id="17" w:author="Kärt Voor - JUSTDIGI" w:date="2025-03-17T09:35:00Z">
        <w:r w:rsidR="568526E1" w:rsidRPr="08F24FF9">
          <w:rPr>
            <w:rFonts w:cs="Times New Roman"/>
          </w:rPr>
          <w:t>5. peatüki 4. jagu</w:t>
        </w:r>
      </w:ins>
      <w:commentRangeEnd w:id="16"/>
      <w:r>
        <w:commentReference w:id="16"/>
      </w:r>
      <w:ins w:id="18" w:author="Kärt Voor - JUSTDIGI" w:date="2025-03-17T09:35:00Z">
        <w:r w:rsidR="568526E1" w:rsidRPr="08F24FF9">
          <w:rPr>
            <w:rFonts w:cs="Times New Roman"/>
          </w:rPr>
          <w:t xml:space="preserve"> </w:t>
        </w:r>
      </w:ins>
      <w:r w:rsidRPr="08F24FF9">
        <w:rPr>
          <w:rFonts w:cs="Times New Roman"/>
        </w:rPr>
        <w:t>täiendatakse §-ga 123</w:t>
      </w:r>
      <w:r w:rsidRPr="08F24FF9">
        <w:rPr>
          <w:rFonts w:cs="Times New Roman"/>
          <w:vertAlign w:val="superscript"/>
        </w:rPr>
        <w:t>5</w:t>
      </w:r>
      <w:r w:rsidRPr="08F24FF9">
        <w:rPr>
          <w:rFonts w:cs="Times New Roman"/>
        </w:rPr>
        <w:t xml:space="preserve"> järgmises sõnastuses:</w:t>
      </w:r>
    </w:p>
    <w:p w14:paraId="17CB09AC" w14:textId="67A8B4E1" w:rsidR="003A052E" w:rsidRPr="0079061A" w:rsidRDefault="00AA116D" w:rsidP="00F92AA0">
      <w:pPr>
        <w:spacing w:line="240" w:lineRule="auto"/>
        <w:rPr>
          <w:rFonts w:cs="Times New Roman"/>
          <w:b/>
          <w:bCs/>
          <w:szCs w:val="24"/>
        </w:rPr>
      </w:pPr>
      <w:bookmarkStart w:id="19" w:name="_Hlk189149375"/>
      <w:r w:rsidRPr="0079061A">
        <w:rPr>
          <w:rFonts w:cs="Times New Roman"/>
          <w:b/>
          <w:bCs/>
          <w:szCs w:val="24"/>
        </w:rPr>
        <w:t>„§ 123</w:t>
      </w:r>
      <w:r w:rsidRPr="0079061A">
        <w:rPr>
          <w:rFonts w:cs="Times New Roman"/>
          <w:b/>
          <w:bCs/>
          <w:szCs w:val="24"/>
          <w:vertAlign w:val="superscript"/>
        </w:rPr>
        <w:t>5</w:t>
      </w:r>
      <w:bookmarkEnd w:id="19"/>
      <w:r w:rsidRPr="0079061A">
        <w:rPr>
          <w:rFonts w:cs="Times New Roman"/>
          <w:b/>
          <w:bCs/>
          <w:szCs w:val="24"/>
        </w:rPr>
        <w:t>.</w:t>
      </w:r>
      <w:r w:rsidRPr="0079061A">
        <w:rPr>
          <w:rFonts w:cs="Times New Roman"/>
          <w:szCs w:val="24"/>
        </w:rPr>
        <w:t xml:space="preserve"> </w:t>
      </w:r>
      <w:r w:rsidR="003A052E" w:rsidRPr="0079061A">
        <w:rPr>
          <w:rFonts w:cs="Times New Roman"/>
          <w:b/>
          <w:bCs/>
          <w:szCs w:val="24"/>
        </w:rPr>
        <w:t>Biokütuse toetuskava</w:t>
      </w:r>
      <w:r w:rsidRPr="0079061A">
        <w:rPr>
          <w:rFonts w:cs="Times New Roman"/>
          <w:b/>
          <w:bCs/>
          <w:szCs w:val="24"/>
        </w:rPr>
        <w:t xml:space="preserve"> kavandamine</w:t>
      </w:r>
    </w:p>
    <w:p w14:paraId="7925358E" w14:textId="77777777" w:rsidR="003A052E" w:rsidRPr="0079061A" w:rsidRDefault="003A052E" w:rsidP="00F92AA0">
      <w:pPr>
        <w:spacing w:line="240" w:lineRule="auto"/>
        <w:rPr>
          <w:rFonts w:cs="Times New Roman"/>
          <w:szCs w:val="24"/>
        </w:rPr>
      </w:pPr>
    </w:p>
    <w:p w14:paraId="23847276" w14:textId="697AF2BA" w:rsidR="003A052E" w:rsidRPr="0079061A" w:rsidRDefault="003A052E" w:rsidP="00294F21">
      <w:pPr>
        <w:spacing w:line="240" w:lineRule="auto"/>
        <w:rPr>
          <w:rFonts w:cs="Times New Roman"/>
          <w:szCs w:val="24"/>
        </w:rPr>
      </w:pPr>
      <w:r w:rsidRPr="0079061A">
        <w:rPr>
          <w:rFonts w:cs="Times New Roman"/>
          <w:szCs w:val="24"/>
        </w:rPr>
        <w:t xml:space="preserve">(1) Biokütusest toodetud energia toetuskava kavandamisel </w:t>
      </w:r>
      <w:r w:rsidR="00EC44E3" w:rsidRPr="0079061A">
        <w:rPr>
          <w:rFonts w:cs="Times New Roman"/>
          <w:szCs w:val="24"/>
        </w:rPr>
        <w:t>arvestatakse järgmisi tingimusi</w:t>
      </w:r>
      <w:r w:rsidRPr="0079061A">
        <w:rPr>
          <w:rFonts w:cs="Times New Roman"/>
          <w:szCs w:val="24"/>
        </w:rPr>
        <w:t>:</w:t>
      </w:r>
    </w:p>
    <w:p w14:paraId="2B27E5AC" w14:textId="77777777" w:rsidR="003A052E" w:rsidRPr="0079061A" w:rsidRDefault="003A052E" w:rsidP="00294F21">
      <w:pPr>
        <w:spacing w:line="240" w:lineRule="auto"/>
        <w:rPr>
          <w:rFonts w:cs="Times New Roman"/>
          <w:szCs w:val="24"/>
        </w:rPr>
      </w:pPr>
      <w:r w:rsidRPr="0079061A">
        <w:rPr>
          <w:rFonts w:cs="Times New Roman"/>
          <w:szCs w:val="24"/>
        </w:rPr>
        <w:t xml:space="preserve">1) metsa biomassi kasutatakse astmeliselt, lähtudes selle suurimast majanduslikust ja keskkonnaga seotud </w:t>
      </w:r>
      <w:r w:rsidRPr="00DE4ACD">
        <w:rPr>
          <w:rFonts w:cs="Times New Roman"/>
          <w:szCs w:val="24"/>
        </w:rPr>
        <w:t>lisaväärtusest</w:t>
      </w:r>
      <w:r w:rsidRPr="0079061A">
        <w:rPr>
          <w:rFonts w:cs="Times New Roman"/>
          <w:szCs w:val="24"/>
        </w:rPr>
        <w:t>;</w:t>
      </w:r>
    </w:p>
    <w:p w14:paraId="34A2B1EE" w14:textId="1E80F0DC" w:rsidR="003A052E" w:rsidRDefault="003A052E" w:rsidP="00294F21">
      <w:pPr>
        <w:spacing w:line="240" w:lineRule="auto"/>
        <w:rPr>
          <w:rFonts w:cs="Times New Roman"/>
          <w:szCs w:val="24"/>
        </w:rPr>
      </w:pPr>
      <w:r w:rsidRPr="0079061A">
        <w:rPr>
          <w:rFonts w:cs="Times New Roman"/>
          <w:szCs w:val="24"/>
        </w:rPr>
        <w:lastRenderedPageBreak/>
        <w:t>2) toetust ei maksta saepalkide, vineeripakkude, tööstusliku ümarpuidu, kändude ja juurte kasutamise eest energia tootmiseks</w:t>
      </w:r>
      <w:r w:rsidR="009829B1">
        <w:rPr>
          <w:rFonts w:cs="Times New Roman"/>
          <w:szCs w:val="24"/>
        </w:rPr>
        <w:t>;</w:t>
      </w:r>
    </w:p>
    <w:p w14:paraId="27B0FE76" w14:textId="0941283D" w:rsidR="009829B1" w:rsidRDefault="009829B1" w:rsidP="009829B1">
      <w:pPr>
        <w:spacing w:line="240" w:lineRule="auto"/>
        <w:rPr>
          <w:rFonts w:cs="Times New Roman"/>
          <w:szCs w:val="24"/>
        </w:rPr>
      </w:pPr>
      <w:r w:rsidRPr="000A6F3A">
        <w:rPr>
          <w:rFonts w:cs="Times New Roman"/>
          <w:szCs w:val="24"/>
        </w:rPr>
        <w:t>3) biokütus vastab energiamajanduse korralduse seaduse §-s 32</w:t>
      </w:r>
      <w:r w:rsidRPr="000A6F3A">
        <w:rPr>
          <w:rFonts w:cs="Times New Roman"/>
          <w:szCs w:val="24"/>
          <w:vertAlign w:val="superscript"/>
        </w:rPr>
        <w:t>3</w:t>
      </w:r>
      <w:r w:rsidRPr="000A6F3A">
        <w:rPr>
          <w:rFonts w:cs="Times New Roman"/>
          <w:szCs w:val="24"/>
        </w:rPr>
        <w:t xml:space="preserve"> sätestatud säästlikkuse kriteeriumitele ning atmosfääriõhu kaitse seaduse </w:t>
      </w:r>
      <w:r w:rsidR="000A6F3A" w:rsidRPr="000A6F3A">
        <w:rPr>
          <w:rFonts w:cs="Times New Roman"/>
          <w:szCs w:val="24"/>
        </w:rPr>
        <w:t>§</w:t>
      </w:r>
      <w:r w:rsidRPr="000A6F3A">
        <w:rPr>
          <w:rFonts w:cs="Times New Roman"/>
          <w:szCs w:val="24"/>
        </w:rPr>
        <w:t xml:space="preserve"> 120 lõike 1 punkt</w:t>
      </w:r>
      <w:ins w:id="20" w:author="Moonika Kuusk - JUSTDIGI" w:date="2025-03-11T10:06:00Z" w16du:dateUtc="2025-03-11T08:06:00Z">
        <w:r w:rsidR="002C4569">
          <w:rPr>
            <w:rFonts w:cs="Times New Roman"/>
            <w:szCs w:val="24"/>
          </w:rPr>
          <w:t>i</w:t>
        </w:r>
      </w:ins>
      <w:r w:rsidRPr="000A6F3A">
        <w:rPr>
          <w:rFonts w:cs="Times New Roman"/>
          <w:szCs w:val="24"/>
        </w:rPr>
        <w:t xml:space="preserve"> 2 alusel kehtestatud kasvuhoonegaaside heite vähendamise kriteeriumitele.</w:t>
      </w:r>
    </w:p>
    <w:p w14:paraId="6090C503" w14:textId="77777777" w:rsidR="003A052E" w:rsidRPr="0079061A" w:rsidRDefault="003A052E" w:rsidP="00294F21">
      <w:pPr>
        <w:spacing w:line="240" w:lineRule="auto"/>
        <w:rPr>
          <w:rFonts w:cs="Times New Roman"/>
          <w:szCs w:val="24"/>
        </w:rPr>
      </w:pPr>
    </w:p>
    <w:p w14:paraId="332B92D8" w14:textId="459654DD" w:rsidR="00C97038" w:rsidRPr="0079061A" w:rsidRDefault="003A052E" w:rsidP="08F24FF9">
      <w:pPr>
        <w:spacing w:line="240" w:lineRule="auto"/>
        <w:rPr>
          <w:rFonts w:cs="Times New Roman"/>
        </w:rPr>
      </w:pPr>
      <w:commentRangeStart w:id="21"/>
      <w:r w:rsidRPr="08F24FF9">
        <w:rPr>
          <w:rFonts w:cs="Times New Roman"/>
        </w:rPr>
        <w:t>(</w:t>
      </w:r>
      <w:r w:rsidR="00AA116D" w:rsidRPr="08F24FF9">
        <w:rPr>
          <w:rFonts w:cs="Times New Roman"/>
        </w:rPr>
        <w:t>2</w:t>
      </w:r>
      <w:r w:rsidRPr="08F24FF9">
        <w:rPr>
          <w:rFonts w:cs="Times New Roman"/>
        </w:rPr>
        <w:t>)</w:t>
      </w:r>
      <w:r w:rsidR="00AA116D" w:rsidRPr="08F24FF9">
        <w:rPr>
          <w:rFonts w:cs="Times New Roman"/>
        </w:rPr>
        <w:t xml:space="preserve"> Valdkonna eest vastutav minister </w:t>
      </w:r>
      <w:r w:rsidR="005A1103" w:rsidRPr="08F24FF9">
        <w:rPr>
          <w:rFonts w:cs="Times New Roman"/>
        </w:rPr>
        <w:t>kehtestab</w:t>
      </w:r>
      <w:r w:rsidR="00AA116D" w:rsidRPr="08F24FF9">
        <w:rPr>
          <w:rFonts w:cs="Times New Roman"/>
        </w:rPr>
        <w:t xml:space="preserve"> käesoleva paragrahvi lõike </w:t>
      </w:r>
      <w:r w:rsidR="00DD2DCC" w:rsidRPr="08F24FF9">
        <w:rPr>
          <w:rFonts w:cs="Times New Roman"/>
        </w:rPr>
        <w:t xml:space="preserve">1 </w:t>
      </w:r>
      <w:r w:rsidR="00AA116D" w:rsidRPr="08F24FF9">
        <w:rPr>
          <w:rFonts w:cs="Times New Roman"/>
        </w:rPr>
        <w:t>punktis 1 nimetatud</w:t>
      </w:r>
      <w:r w:rsidR="009D26F8" w:rsidRPr="08F24FF9">
        <w:rPr>
          <w:rFonts w:cs="Times New Roman"/>
        </w:rPr>
        <w:t xml:space="preserve"> </w:t>
      </w:r>
      <w:r w:rsidR="00AA116D" w:rsidRPr="08F24FF9">
        <w:rPr>
          <w:rFonts w:cs="Times New Roman"/>
        </w:rPr>
        <w:t xml:space="preserve">astmelise kasutuse </w:t>
      </w:r>
      <w:r w:rsidR="00C74D68" w:rsidRPr="08F24FF9">
        <w:rPr>
          <w:rFonts w:cs="Times New Roman"/>
        </w:rPr>
        <w:t>eelistuste</w:t>
      </w:r>
      <w:r w:rsidR="00AA116D" w:rsidRPr="08F24FF9">
        <w:rPr>
          <w:rFonts w:cs="Times New Roman"/>
        </w:rPr>
        <w:t xml:space="preserve"> nimekirja määrusega.</w:t>
      </w:r>
      <w:commentRangeEnd w:id="21"/>
      <w:r>
        <w:commentReference w:id="21"/>
      </w:r>
    </w:p>
    <w:p w14:paraId="77FF3014" w14:textId="025A0263" w:rsidR="00C97038" w:rsidRPr="0079061A" w:rsidRDefault="00C97038" w:rsidP="00294F21">
      <w:pPr>
        <w:spacing w:line="240" w:lineRule="auto"/>
        <w:rPr>
          <w:rFonts w:cs="Times New Roman"/>
          <w:szCs w:val="24"/>
        </w:rPr>
      </w:pPr>
    </w:p>
    <w:p w14:paraId="4BBE4132" w14:textId="46559162" w:rsidR="00DD2DCC" w:rsidRPr="0079061A" w:rsidRDefault="00C97038" w:rsidP="00294F21">
      <w:pPr>
        <w:spacing w:line="240" w:lineRule="auto"/>
        <w:rPr>
          <w:rFonts w:cs="Times New Roman"/>
          <w:szCs w:val="24"/>
        </w:rPr>
      </w:pPr>
      <w:r w:rsidRPr="0079061A">
        <w:rPr>
          <w:rFonts w:cs="Times New Roman"/>
          <w:szCs w:val="24"/>
        </w:rPr>
        <w:t>(3) Käesoleva paragrahvi lõike 1 punkt</w:t>
      </w:r>
      <w:r w:rsidR="00DD2DCC" w:rsidRPr="0079061A">
        <w:rPr>
          <w:rFonts w:cs="Times New Roman"/>
          <w:szCs w:val="24"/>
        </w:rPr>
        <w:t>i</w:t>
      </w:r>
      <w:r w:rsidRPr="0079061A">
        <w:rPr>
          <w:rFonts w:cs="Times New Roman"/>
          <w:szCs w:val="24"/>
        </w:rPr>
        <w:t xml:space="preserve"> 1 ei kohaldata</w:t>
      </w:r>
      <w:r w:rsidR="00C74D68" w:rsidRPr="0079061A">
        <w:rPr>
          <w:rFonts w:cs="Times New Roman"/>
          <w:szCs w:val="24"/>
        </w:rPr>
        <w:t>,</w:t>
      </w:r>
      <w:r w:rsidRPr="0079061A">
        <w:rPr>
          <w:rFonts w:cs="Times New Roman"/>
          <w:szCs w:val="24"/>
        </w:rPr>
        <w:t xml:space="preserve"> kui</w:t>
      </w:r>
      <w:r w:rsidR="00DD2DCC" w:rsidRPr="0079061A">
        <w:rPr>
          <w:rFonts w:cs="Times New Roman"/>
          <w:szCs w:val="24"/>
        </w:rPr>
        <w:t>:</w:t>
      </w:r>
    </w:p>
    <w:p w14:paraId="53F815D6" w14:textId="2215CB11" w:rsidR="00DD2DCC" w:rsidRPr="0079061A" w:rsidRDefault="00DD2DCC" w:rsidP="00294F21">
      <w:pPr>
        <w:spacing w:line="240" w:lineRule="auto"/>
        <w:rPr>
          <w:rFonts w:cs="Times New Roman"/>
          <w:szCs w:val="24"/>
        </w:rPr>
      </w:pPr>
      <w:r w:rsidRPr="0079061A">
        <w:rPr>
          <w:rFonts w:cs="Times New Roman"/>
          <w:szCs w:val="24"/>
        </w:rPr>
        <w:t>1)</w:t>
      </w:r>
      <w:r w:rsidR="00C97038" w:rsidRPr="0079061A">
        <w:rPr>
          <w:rFonts w:cs="Times New Roman"/>
          <w:szCs w:val="24"/>
        </w:rPr>
        <w:t xml:space="preserve"> biokütusest toodetud energiat on vaja energiavarustuskindluse tagamiseks</w:t>
      </w:r>
      <w:r w:rsidRPr="0079061A">
        <w:rPr>
          <w:rFonts w:cs="Times New Roman"/>
          <w:szCs w:val="24"/>
        </w:rPr>
        <w:t>;</w:t>
      </w:r>
    </w:p>
    <w:p w14:paraId="5BDD5455" w14:textId="154AA30A" w:rsidR="003A052E" w:rsidRPr="0079061A" w:rsidRDefault="00DD2DCC" w:rsidP="00294F21">
      <w:pPr>
        <w:spacing w:line="240" w:lineRule="auto"/>
        <w:rPr>
          <w:rFonts w:cs="Times New Roman"/>
          <w:szCs w:val="24"/>
        </w:rPr>
      </w:pPr>
      <w:r w:rsidRPr="0079061A">
        <w:rPr>
          <w:rFonts w:cs="Times New Roman"/>
          <w:szCs w:val="24"/>
        </w:rPr>
        <w:t xml:space="preserve">2) tööstussektor energiamajanduse korralduse seaduse tähenduses ei ole kvantitatiivselt või tehniliselt võimeline kasutama metsa biomassi energia tootmisest suurema majandusliku ja keskkonnaalase </w:t>
      </w:r>
      <w:r w:rsidRPr="00DE4ACD">
        <w:rPr>
          <w:rFonts w:cs="Times New Roman"/>
          <w:szCs w:val="24"/>
        </w:rPr>
        <w:t>lisaväärtuse</w:t>
      </w:r>
      <w:r w:rsidRPr="0079061A">
        <w:rPr>
          <w:rFonts w:cs="Times New Roman"/>
          <w:szCs w:val="24"/>
        </w:rPr>
        <w:t xml:space="preserve"> loomiseks.</w:t>
      </w:r>
      <w:r w:rsidR="00AA116D" w:rsidRPr="0079061A">
        <w:rPr>
          <w:rFonts w:cs="Times New Roman"/>
          <w:szCs w:val="24"/>
        </w:rPr>
        <w:t>“;</w:t>
      </w:r>
    </w:p>
    <w:p w14:paraId="11271DCC" w14:textId="77777777" w:rsidR="005D6BC5" w:rsidRPr="0079061A" w:rsidRDefault="005D6BC5" w:rsidP="00294F21">
      <w:pPr>
        <w:spacing w:line="240" w:lineRule="auto"/>
        <w:rPr>
          <w:rFonts w:cs="Times New Roman"/>
          <w:szCs w:val="24"/>
        </w:rPr>
      </w:pPr>
    </w:p>
    <w:p w14:paraId="13934D46" w14:textId="620FEB7B" w:rsidR="0014591F" w:rsidRPr="0079061A" w:rsidRDefault="005D6BC5" w:rsidP="00294F21">
      <w:pPr>
        <w:spacing w:line="240" w:lineRule="auto"/>
        <w:rPr>
          <w:rFonts w:cs="Times New Roman"/>
          <w:szCs w:val="24"/>
        </w:rPr>
      </w:pPr>
      <w:r w:rsidRPr="0079061A">
        <w:rPr>
          <w:rFonts w:cs="Times New Roman"/>
          <w:b/>
          <w:bCs/>
          <w:szCs w:val="24"/>
        </w:rPr>
        <w:t>9)</w:t>
      </w:r>
      <w:r w:rsidRPr="0079061A">
        <w:rPr>
          <w:rFonts w:cs="Times New Roman"/>
          <w:szCs w:val="24"/>
        </w:rPr>
        <w:t xml:space="preserve"> </w:t>
      </w:r>
      <w:bookmarkStart w:id="22" w:name="_Hlk189063816"/>
      <w:r w:rsidRPr="0079061A">
        <w:rPr>
          <w:rFonts w:cs="Times New Roman"/>
          <w:szCs w:val="24"/>
        </w:rPr>
        <w:t>seaduse normitehnilist mär</w:t>
      </w:r>
      <w:r w:rsidR="00915810" w:rsidRPr="0079061A">
        <w:rPr>
          <w:rFonts w:cs="Times New Roman"/>
          <w:szCs w:val="24"/>
        </w:rPr>
        <w:t>kust</w:t>
      </w:r>
      <w:r w:rsidRPr="0079061A">
        <w:rPr>
          <w:rFonts w:cs="Times New Roman"/>
          <w:szCs w:val="24"/>
        </w:rPr>
        <w:t xml:space="preserve"> </w:t>
      </w:r>
      <w:r w:rsidR="003E068D" w:rsidRPr="0079061A">
        <w:rPr>
          <w:rFonts w:cs="Times New Roman"/>
          <w:szCs w:val="24"/>
        </w:rPr>
        <w:t>täiendatakse</w:t>
      </w:r>
      <w:bookmarkEnd w:id="22"/>
      <w:r w:rsidR="003E068D" w:rsidRPr="0079061A">
        <w:rPr>
          <w:rFonts w:cs="Times New Roman"/>
          <w:szCs w:val="24"/>
        </w:rPr>
        <w:t xml:space="preserv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w:t>
      </w:r>
      <w:del w:id="23" w:author="Moonika Kuusk - JUSTDIGI" w:date="2025-03-11T10:08:00Z" w16du:dateUtc="2025-03-11T08:08:00Z">
        <w:r w:rsidR="003E068D" w:rsidRPr="0079061A" w:rsidDel="00161CC5">
          <w:rPr>
            <w:rFonts w:cs="Times New Roman"/>
            <w:szCs w:val="24"/>
          </w:rPr>
          <w:delText>,</w:delText>
        </w:r>
      </w:del>
      <w:r w:rsidR="003E068D" w:rsidRPr="0079061A">
        <w:rPr>
          <w:rFonts w:cs="Times New Roman"/>
          <w:szCs w:val="24"/>
        </w:rPr>
        <w:t xml:space="preserve"> </w:t>
      </w:r>
      <w:del w:id="24" w:author="Moonika Kuusk - JUSTDIGI" w:date="2025-03-04T10:48:00Z" w16du:dateUtc="2025-03-04T08:48:00Z">
        <w:r w:rsidR="00207F9A" w:rsidDel="00976697">
          <w:rPr>
            <w:rFonts w:cs="Times New Roman"/>
            <w:szCs w:val="24"/>
          </w:rPr>
          <w:br/>
        </w:r>
      </w:del>
      <w:r w:rsidR="001C1E51">
        <w:rPr>
          <w:rFonts w:cs="Times New Roman"/>
          <w:szCs w:val="24"/>
        </w:rPr>
        <w:t>(</w:t>
      </w:r>
      <w:r w:rsidR="003E068D" w:rsidRPr="0079061A">
        <w:rPr>
          <w:rFonts w:cs="Times New Roman"/>
          <w:szCs w:val="24"/>
        </w:rPr>
        <w:t>ELT L, 2023/2413, 31.10.2023</w:t>
      </w:r>
      <w:r w:rsidR="001C1E51">
        <w:rPr>
          <w:rFonts w:cs="Times New Roman"/>
          <w:szCs w:val="24"/>
        </w:rPr>
        <w:t>)</w:t>
      </w:r>
      <w:r w:rsidR="003E068D" w:rsidRPr="0079061A">
        <w:rPr>
          <w:rFonts w:cs="Times New Roman"/>
          <w:szCs w:val="24"/>
        </w:rPr>
        <w:t>.“.</w:t>
      </w:r>
    </w:p>
    <w:p w14:paraId="341FD72F" w14:textId="77777777" w:rsidR="004A28A8" w:rsidRPr="0079061A" w:rsidRDefault="004A28A8" w:rsidP="00294F21">
      <w:pPr>
        <w:spacing w:line="240" w:lineRule="auto"/>
        <w:rPr>
          <w:rFonts w:cs="Times New Roman"/>
          <w:szCs w:val="24"/>
        </w:rPr>
      </w:pPr>
    </w:p>
    <w:p w14:paraId="15082FFA" w14:textId="77777777" w:rsidR="0014591F" w:rsidRPr="0079061A" w:rsidRDefault="0014591F" w:rsidP="00F92AA0">
      <w:pPr>
        <w:pStyle w:val="Pealkiri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2. Ehitusseadustiku muutmine</w:t>
      </w:r>
    </w:p>
    <w:p w14:paraId="7625507A" w14:textId="77777777" w:rsidR="0014591F" w:rsidRPr="0079061A" w:rsidRDefault="0014591F" w:rsidP="00294F21">
      <w:pPr>
        <w:spacing w:line="240" w:lineRule="auto"/>
        <w:rPr>
          <w:rFonts w:cs="Times New Roman"/>
          <w:szCs w:val="24"/>
        </w:rPr>
      </w:pPr>
    </w:p>
    <w:p w14:paraId="108D3D2D" w14:textId="77777777" w:rsidR="0014591F" w:rsidRPr="0079061A" w:rsidRDefault="0014591F" w:rsidP="00294F21">
      <w:pPr>
        <w:spacing w:line="240" w:lineRule="auto"/>
        <w:rPr>
          <w:rFonts w:cs="Times New Roman"/>
          <w:szCs w:val="24"/>
        </w:rPr>
      </w:pPr>
      <w:r w:rsidRPr="0079061A">
        <w:rPr>
          <w:rFonts w:cs="Times New Roman"/>
          <w:szCs w:val="24"/>
        </w:rPr>
        <w:t>Ehitusseadustikus tehakse järgmised muudatused:</w:t>
      </w:r>
    </w:p>
    <w:p w14:paraId="1570ADB5" w14:textId="77777777" w:rsidR="0014591F" w:rsidRPr="0079061A" w:rsidRDefault="0014591F" w:rsidP="00294F21">
      <w:pPr>
        <w:spacing w:line="240" w:lineRule="auto"/>
        <w:rPr>
          <w:rFonts w:cs="Times New Roman"/>
          <w:szCs w:val="24"/>
        </w:rPr>
      </w:pPr>
    </w:p>
    <w:p w14:paraId="1EC4C1BD" w14:textId="77777777" w:rsidR="0014591F" w:rsidRPr="0079061A" w:rsidRDefault="0014591F" w:rsidP="08F24FF9">
      <w:pPr>
        <w:spacing w:line="240" w:lineRule="auto"/>
        <w:rPr>
          <w:rFonts w:cs="Times New Roman"/>
        </w:rPr>
      </w:pPr>
      <w:commentRangeStart w:id="25"/>
      <w:r w:rsidRPr="08F24FF9">
        <w:rPr>
          <w:rFonts w:cs="Times New Roman"/>
          <w:b/>
          <w:bCs/>
        </w:rPr>
        <w:t xml:space="preserve">1) </w:t>
      </w:r>
      <w:r w:rsidRPr="08F24FF9">
        <w:rPr>
          <w:rFonts w:cs="Times New Roman"/>
        </w:rPr>
        <w:t>paragrahvi 80 täiendatakse lõikega 6 järgmises sõnastuses:</w:t>
      </w:r>
    </w:p>
    <w:p w14:paraId="7D491FFC" w14:textId="245C0E95" w:rsidR="0014591F" w:rsidRPr="0079061A" w:rsidRDefault="0014591F" w:rsidP="08F24FF9">
      <w:pPr>
        <w:spacing w:line="240" w:lineRule="auto"/>
        <w:rPr>
          <w:rFonts w:cs="Times New Roman"/>
        </w:rPr>
      </w:pPr>
      <w:r w:rsidRPr="7937E7F3">
        <w:rPr>
          <w:rFonts w:cs="Times New Roman"/>
        </w:rPr>
        <w:t>„(6) Päikeseenergiaseadme</w:t>
      </w:r>
      <w:r w:rsidR="0016255C" w:rsidRPr="7937E7F3">
        <w:rPr>
          <w:rFonts w:cs="Times New Roman"/>
        </w:rPr>
        <w:t>i</w:t>
      </w:r>
      <w:r w:rsidRPr="7937E7F3">
        <w:rPr>
          <w:rFonts w:cs="Times New Roman"/>
        </w:rPr>
        <w:t>d, soojuspum</w:t>
      </w:r>
      <w:r w:rsidR="0016255C" w:rsidRPr="7937E7F3">
        <w:rPr>
          <w:rFonts w:cs="Times New Roman"/>
        </w:rPr>
        <w:t>pasid</w:t>
      </w:r>
      <w:r w:rsidRPr="7937E7F3">
        <w:rPr>
          <w:rFonts w:cs="Times New Roman"/>
        </w:rPr>
        <w:t xml:space="preserve"> ja energiasalvest</w:t>
      </w:r>
      <w:r w:rsidR="0016255C" w:rsidRPr="7937E7F3">
        <w:rPr>
          <w:rFonts w:cs="Times New Roman"/>
        </w:rPr>
        <w:t>e</w:t>
      </w:r>
      <w:r w:rsidRPr="7937E7F3">
        <w:rPr>
          <w:rFonts w:cs="Times New Roman"/>
        </w:rPr>
        <w:t>id, sealhulgas elektri- ja soojusenergiasalvest</w:t>
      </w:r>
      <w:r w:rsidR="0016255C" w:rsidRPr="7937E7F3">
        <w:rPr>
          <w:rFonts w:cs="Times New Roman"/>
        </w:rPr>
        <w:t>e</w:t>
      </w:r>
      <w:r w:rsidRPr="7937E7F3">
        <w:rPr>
          <w:rFonts w:cs="Times New Roman"/>
        </w:rPr>
        <w:t>id, samuti vahend</w:t>
      </w:r>
      <w:r w:rsidR="0016255C" w:rsidRPr="7937E7F3">
        <w:rPr>
          <w:rFonts w:cs="Times New Roman"/>
        </w:rPr>
        <w:t>e</w:t>
      </w:r>
      <w:r w:rsidRPr="7937E7F3">
        <w:rPr>
          <w:rFonts w:cs="Times New Roman"/>
        </w:rPr>
        <w:t xml:space="preserve">id, mis on vajalikud </w:t>
      </w:r>
      <w:commentRangeStart w:id="26"/>
      <w:r w:rsidRPr="7937E7F3">
        <w:rPr>
          <w:rFonts w:cs="Times New Roman"/>
        </w:rPr>
        <w:t xml:space="preserve">selliste päikeseenergiaseadmete, soojuspumpade ja salvestite </w:t>
      </w:r>
      <w:commentRangeEnd w:id="26"/>
      <w:r>
        <w:commentReference w:id="26"/>
      </w:r>
      <w:r w:rsidRPr="7937E7F3">
        <w:rPr>
          <w:rFonts w:cs="Times New Roman"/>
        </w:rPr>
        <w:t xml:space="preserve">võrguga ühendamiseks ning taastuvenergia integreerimiseks kütte- ja jahutusvõrkudesse, </w:t>
      </w:r>
      <w:r w:rsidR="0016255C" w:rsidRPr="7937E7F3">
        <w:rPr>
          <w:rFonts w:cs="Times New Roman"/>
        </w:rPr>
        <w:t>käsitletakse</w:t>
      </w:r>
      <w:r w:rsidRPr="7937E7F3">
        <w:rPr>
          <w:rFonts w:cs="Times New Roman"/>
        </w:rPr>
        <w:t xml:space="preserve"> hoone tehnosüsteemina, kui need on hoone toimimiseks, kasutamiseks või ohutuse tagamiseks vajalikud.“;</w:t>
      </w:r>
      <w:commentRangeEnd w:id="25"/>
      <w:r>
        <w:commentReference w:id="25"/>
      </w:r>
    </w:p>
    <w:p w14:paraId="795D0CD1" w14:textId="77777777" w:rsidR="0014591F" w:rsidRPr="0079061A" w:rsidRDefault="0014591F" w:rsidP="00294F21">
      <w:pPr>
        <w:spacing w:line="240" w:lineRule="auto"/>
        <w:rPr>
          <w:rFonts w:cs="Times New Roman"/>
          <w:szCs w:val="24"/>
        </w:rPr>
      </w:pPr>
    </w:p>
    <w:p w14:paraId="01C19AF3" w14:textId="4CA3A494" w:rsidR="0014591F" w:rsidRPr="0079061A" w:rsidRDefault="0014591F" w:rsidP="00294F21">
      <w:pPr>
        <w:spacing w:line="240" w:lineRule="auto"/>
        <w:rPr>
          <w:rFonts w:cs="Times New Roman"/>
          <w:szCs w:val="24"/>
        </w:rPr>
      </w:pPr>
      <w:r w:rsidRPr="0079061A">
        <w:rPr>
          <w:rFonts w:cs="Times New Roman"/>
          <w:b/>
          <w:szCs w:val="24"/>
        </w:rPr>
        <w:t xml:space="preserve">2) </w:t>
      </w:r>
      <w:r w:rsidRPr="0079061A">
        <w:rPr>
          <w:rFonts w:cs="Times New Roman"/>
          <w:szCs w:val="24"/>
        </w:rPr>
        <w:t>seadust</w:t>
      </w:r>
      <w:r w:rsidR="0016255C" w:rsidRPr="0079061A">
        <w:rPr>
          <w:rFonts w:cs="Times New Roman"/>
          <w:szCs w:val="24"/>
        </w:rPr>
        <w:t>ikku</w:t>
      </w:r>
      <w:r w:rsidRPr="0079061A">
        <w:rPr>
          <w:rFonts w:cs="Times New Roman"/>
          <w:szCs w:val="24"/>
        </w:rPr>
        <w:t xml:space="preserve"> täiendatakse §-ga 84</w:t>
      </w:r>
      <w:r w:rsidRPr="0079061A">
        <w:rPr>
          <w:rFonts w:cs="Times New Roman"/>
          <w:szCs w:val="24"/>
          <w:vertAlign w:val="superscript"/>
        </w:rPr>
        <w:t>2</w:t>
      </w:r>
      <w:r w:rsidRPr="0079061A">
        <w:rPr>
          <w:rFonts w:cs="Times New Roman"/>
          <w:szCs w:val="24"/>
        </w:rPr>
        <w:t xml:space="preserve"> järgmises sõnastuses:</w:t>
      </w:r>
    </w:p>
    <w:p w14:paraId="7B621AD7" w14:textId="74B6969C" w:rsidR="0014591F" w:rsidRPr="0079061A" w:rsidRDefault="0014591F" w:rsidP="08F24FF9">
      <w:pPr>
        <w:spacing w:line="240" w:lineRule="auto"/>
        <w:rPr>
          <w:rFonts w:cs="Times New Roman"/>
          <w:b/>
          <w:bCs/>
        </w:rPr>
      </w:pPr>
      <w:commentRangeStart w:id="27"/>
      <w:r w:rsidRPr="08F24FF9">
        <w:rPr>
          <w:rFonts w:cs="Times New Roman"/>
        </w:rPr>
        <w:t>„</w:t>
      </w:r>
      <w:r w:rsidRPr="08F24FF9">
        <w:rPr>
          <w:rFonts w:cs="Times New Roman"/>
          <w:b/>
          <w:bCs/>
        </w:rPr>
        <w:t>§ 84</w:t>
      </w:r>
      <w:r w:rsidRPr="08F24FF9">
        <w:rPr>
          <w:rFonts w:cs="Times New Roman"/>
          <w:b/>
          <w:bCs/>
          <w:vertAlign w:val="superscript"/>
        </w:rPr>
        <w:t>2</w:t>
      </w:r>
      <w:r w:rsidRPr="08F24FF9">
        <w:rPr>
          <w:rFonts w:cs="Times New Roman"/>
          <w:b/>
          <w:bCs/>
        </w:rPr>
        <w:t>. Alla 100</w:t>
      </w:r>
      <w:r w:rsidR="00294F21" w:rsidRPr="08F24FF9">
        <w:rPr>
          <w:rFonts w:cs="Times New Roman"/>
          <w:b/>
          <w:bCs/>
        </w:rPr>
        <w:t>-</w:t>
      </w:r>
      <w:r w:rsidRPr="08F24FF9">
        <w:rPr>
          <w:rFonts w:cs="Times New Roman"/>
          <w:b/>
          <w:bCs/>
        </w:rPr>
        <w:t>k</w:t>
      </w:r>
      <w:r w:rsidR="00692A05" w:rsidRPr="08F24FF9">
        <w:rPr>
          <w:rFonts w:cs="Times New Roman"/>
          <w:b/>
          <w:bCs/>
        </w:rPr>
        <w:t>ilovatise</w:t>
      </w:r>
      <w:r w:rsidRPr="08F24FF9">
        <w:rPr>
          <w:rFonts w:cs="Times New Roman"/>
          <w:b/>
          <w:bCs/>
        </w:rPr>
        <w:t xml:space="preserve"> päikeseenergiaseadme ehitusteatis</w:t>
      </w:r>
      <w:commentRangeEnd w:id="27"/>
      <w:r>
        <w:commentReference w:id="27"/>
      </w:r>
    </w:p>
    <w:p w14:paraId="18B15904" w14:textId="77777777" w:rsidR="00294F21" w:rsidRPr="0079061A" w:rsidRDefault="00294F21" w:rsidP="00294F21">
      <w:pPr>
        <w:spacing w:line="240" w:lineRule="auto"/>
        <w:rPr>
          <w:rFonts w:cs="Times New Roman"/>
          <w:szCs w:val="24"/>
        </w:rPr>
      </w:pPr>
    </w:p>
    <w:p w14:paraId="7DAC9DA5" w14:textId="181765B6" w:rsidR="0014591F" w:rsidRPr="0079061A" w:rsidRDefault="0014591F" w:rsidP="00294F21">
      <w:pPr>
        <w:spacing w:line="240" w:lineRule="auto"/>
        <w:rPr>
          <w:rFonts w:cs="Times New Roman"/>
          <w:szCs w:val="24"/>
        </w:rPr>
      </w:pPr>
      <w:r w:rsidRPr="0079061A">
        <w:rPr>
          <w:rFonts w:cs="Times New Roman"/>
          <w:szCs w:val="24"/>
        </w:rPr>
        <w:t>Kui alla 100</w:t>
      </w:r>
      <w:r w:rsidR="00294F21" w:rsidRPr="0079061A">
        <w:rPr>
          <w:rFonts w:cs="Times New Roman"/>
          <w:szCs w:val="24"/>
        </w:rPr>
        <w:t>-</w:t>
      </w:r>
      <w:r w:rsidRPr="0079061A">
        <w:rPr>
          <w:rFonts w:cs="Times New Roman"/>
          <w:szCs w:val="24"/>
        </w:rPr>
        <w:t>k</w:t>
      </w:r>
      <w:r w:rsidR="00692A05" w:rsidRPr="0079061A">
        <w:rPr>
          <w:rFonts w:cs="Times New Roman"/>
          <w:szCs w:val="24"/>
        </w:rPr>
        <w:t>ilovatise</w:t>
      </w:r>
      <w:r w:rsidRPr="0079061A">
        <w:rPr>
          <w:rFonts w:cs="Times New Roman"/>
          <w:szCs w:val="24"/>
        </w:rPr>
        <w:t xml:space="preserve"> nimivõimsusega päikeseenergiaseadme ehitamisel rajatisena või hoone tehnosüsteemi osana ei ole pädev asutus andnud ehitusteatise menetluses </w:t>
      </w:r>
      <w:r w:rsidR="006807A7" w:rsidRPr="0079061A">
        <w:rPr>
          <w:rFonts w:cs="Times New Roman"/>
          <w:szCs w:val="24"/>
        </w:rPr>
        <w:t>käesoleva seadus</w:t>
      </w:r>
      <w:r w:rsidR="0016255C" w:rsidRPr="0079061A">
        <w:rPr>
          <w:rFonts w:cs="Times New Roman"/>
          <w:szCs w:val="24"/>
        </w:rPr>
        <w:t>tiku</w:t>
      </w:r>
      <w:r w:rsidR="006807A7" w:rsidRPr="0079061A">
        <w:rPr>
          <w:rFonts w:cs="Times New Roman"/>
          <w:szCs w:val="24"/>
        </w:rPr>
        <w:t xml:space="preserve"> </w:t>
      </w:r>
      <w:r w:rsidRPr="0079061A">
        <w:rPr>
          <w:rFonts w:cs="Times New Roman"/>
          <w:szCs w:val="24"/>
        </w:rPr>
        <w:t>§</w:t>
      </w:r>
      <w:r w:rsidR="0016255C" w:rsidRPr="0079061A">
        <w:rPr>
          <w:rFonts w:cs="Times New Roman"/>
          <w:szCs w:val="24"/>
        </w:rPr>
        <w:t> </w:t>
      </w:r>
      <w:r w:rsidRPr="0079061A">
        <w:rPr>
          <w:rFonts w:cs="Times New Roman"/>
          <w:szCs w:val="24"/>
        </w:rPr>
        <w:t>36 lõike 5 alusel alustatud kontrolli tulemusel haldusakti § 36 lõikes 6</w:t>
      </w:r>
      <w:r w:rsidR="009D26F8" w:rsidRPr="0079061A">
        <w:rPr>
          <w:rFonts w:cs="Times New Roman"/>
          <w:szCs w:val="24"/>
        </w:rPr>
        <w:t xml:space="preserve"> </w:t>
      </w:r>
      <w:r w:rsidRPr="0079061A">
        <w:rPr>
          <w:rFonts w:cs="Times New Roman"/>
          <w:szCs w:val="24"/>
        </w:rPr>
        <w:t>viidatud tähtaja jooksul, võib alustada ehitamist.“;</w:t>
      </w:r>
    </w:p>
    <w:p w14:paraId="6228B74E" w14:textId="77777777" w:rsidR="0014591F" w:rsidRPr="0079061A" w:rsidRDefault="0014591F" w:rsidP="00294F21">
      <w:pPr>
        <w:spacing w:line="240" w:lineRule="auto"/>
        <w:rPr>
          <w:rFonts w:cs="Times New Roman"/>
          <w:szCs w:val="24"/>
        </w:rPr>
      </w:pPr>
    </w:p>
    <w:p w14:paraId="4F0D089F" w14:textId="5680C7D2" w:rsidR="0014591F" w:rsidRDefault="0014591F" w:rsidP="00F92AA0">
      <w:pPr>
        <w:spacing w:line="240" w:lineRule="auto"/>
        <w:rPr>
          <w:ins w:id="28" w:author="Moonika Kuusk - JUSTDIGI" w:date="2025-03-04T11:13:00Z" w16du:dateUtc="2025-03-04T09:13:00Z"/>
          <w:rFonts w:cs="Times New Roman"/>
          <w:szCs w:val="24"/>
        </w:rPr>
      </w:pPr>
      <w:r w:rsidRPr="0079061A">
        <w:rPr>
          <w:rFonts w:cs="Times New Roman"/>
          <w:b/>
          <w:bCs/>
          <w:szCs w:val="24"/>
        </w:rPr>
        <w:t>3)</w:t>
      </w:r>
      <w:r w:rsidRPr="0079061A">
        <w:rPr>
          <w:rFonts w:cs="Times New Roman"/>
          <w:szCs w:val="24"/>
        </w:rPr>
        <w:t xml:space="preserve"> seadustiku lisa 1 „Tabel ehitusteatise, ehitusprojekti ja ehitusloa kohustuslikkuse kohta“ osa „Hoone“ muudetakse ja sõnastatakse järgmiselt:</w:t>
      </w:r>
    </w:p>
    <w:p w14:paraId="1D92FE72" w14:textId="4B7EDDE2" w:rsidR="00D37118" w:rsidRPr="0079061A" w:rsidRDefault="00D37118" w:rsidP="00F92AA0">
      <w:pPr>
        <w:spacing w:line="240" w:lineRule="auto"/>
        <w:rPr>
          <w:rFonts w:cs="Times New Roman"/>
          <w:szCs w:val="24"/>
        </w:rPr>
      </w:pPr>
      <w:commentRangeStart w:id="29"/>
      <w:ins w:id="30" w:author="Moonika Kuusk - JUSTDIGI" w:date="2025-03-04T11:13:00Z" w16du:dateUtc="2025-03-04T09:13:00Z">
        <w:r>
          <w:rPr>
            <w:rFonts w:cs="Times New Roman"/>
            <w:szCs w:val="24"/>
          </w:rPr>
          <w:t>„</w:t>
        </w:r>
      </w:ins>
      <w:commentRangeEnd w:id="29"/>
      <w:ins w:id="31" w:author="Moonika Kuusk - JUSTDIGI" w:date="2025-03-04T11:16:00Z" w16du:dateUtc="2025-03-04T09:16:00Z">
        <w:r w:rsidR="00F72325">
          <w:rPr>
            <w:rStyle w:val="Kommentaariviide"/>
          </w:rPr>
          <w:commentReference w:id="29"/>
        </w:r>
      </w:ins>
    </w:p>
    <w:tbl>
      <w:tblPr>
        <w:tblStyle w:val="TableNormal1"/>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0"/>
        <w:gridCol w:w="1462"/>
        <w:gridCol w:w="1541"/>
        <w:gridCol w:w="1640"/>
        <w:gridCol w:w="1169"/>
        <w:gridCol w:w="1585"/>
        <w:gridCol w:w="1276"/>
      </w:tblGrid>
      <w:tr w:rsidR="0014591F" w:rsidRPr="0079061A" w14:paraId="6DD61F93" w14:textId="77777777" w:rsidTr="00F6140B">
        <w:trPr>
          <w:trHeight w:val="416"/>
        </w:trPr>
        <w:tc>
          <w:tcPr>
            <w:tcW w:w="1680" w:type="dxa"/>
          </w:tcPr>
          <w:p w14:paraId="42109B12" w14:textId="532B9FF1" w:rsidR="0014591F" w:rsidRPr="0079061A" w:rsidRDefault="0014591F" w:rsidP="00F92AA0">
            <w:pPr>
              <w:pStyle w:val="TableParagraph"/>
              <w:spacing w:line="240" w:lineRule="auto"/>
              <w:ind w:left="1134" w:right="68"/>
              <w:rPr>
                <w:b/>
                <w:sz w:val="24"/>
                <w:szCs w:val="24"/>
                <w:lang w:val="et-EE"/>
              </w:rPr>
            </w:pPr>
            <w:r w:rsidRPr="0079061A">
              <w:rPr>
                <w:b/>
                <w:spacing w:val="-2"/>
                <w:sz w:val="24"/>
                <w:szCs w:val="24"/>
              </w:rPr>
              <w:t>Te</w:t>
            </w:r>
            <w:r w:rsidR="00F6140B">
              <w:rPr>
                <w:b/>
                <w:spacing w:val="-2"/>
                <w:sz w:val="24"/>
                <w:szCs w:val="24"/>
              </w:rPr>
              <w:t>-</w:t>
            </w:r>
            <w:r w:rsidRPr="0079061A">
              <w:rPr>
                <w:b/>
                <w:spacing w:val="-2"/>
                <w:sz w:val="24"/>
                <w:szCs w:val="24"/>
              </w:rPr>
              <w:t>ge</w:t>
            </w:r>
            <w:r w:rsidR="00C82869" w:rsidRPr="0079061A">
              <w:rPr>
                <w:b/>
                <w:spacing w:val="-2"/>
                <w:sz w:val="24"/>
                <w:szCs w:val="24"/>
              </w:rPr>
              <w:t>-</w:t>
            </w:r>
            <w:r w:rsidRPr="0079061A">
              <w:rPr>
                <w:b/>
                <w:spacing w:val="-2"/>
                <w:sz w:val="24"/>
                <w:szCs w:val="24"/>
              </w:rPr>
              <w:t>vus</w:t>
            </w:r>
          </w:p>
          <w:p w14:paraId="1219DD2E" w14:textId="0AF04647" w:rsidR="0014591F" w:rsidRPr="0079061A" w:rsidRDefault="00CB7BF3" w:rsidP="00F92AA0">
            <w:pPr>
              <w:pStyle w:val="TableParagraph"/>
              <w:spacing w:line="240" w:lineRule="auto"/>
              <w:rPr>
                <w:b/>
                <w:sz w:val="24"/>
                <w:szCs w:val="24"/>
                <w:lang w:val="et-EE"/>
              </w:rPr>
            </w:pPr>
            <w:r>
              <w:rPr>
                <w:noProof/>
                <w:sz w:val="24"/>
                <w:szCs w:val="24"/>
                <w14:ligatures w14:val="none"/>
              </w:rPr>
              <mc:AlternateContent>
                <mc:Choice Requires="wpg">
                  <w:drawing>
                    <wp:anchor distT="0" distB="0" distL="0" distR="0" simplePos="0" relativeHeight="251658240" behindDoc="1" locked="0" layoutInCell="1" allowOverlap="1" wp14:anchorId="0B004956" wp14:editId="51497A93">
                      <wp:simplePos x="0" y="0"/>
                      <wp:positionH relativeFrom="column">
                        <wp:posOffset>-1270</wp:posOffset>
                      </wp:positionH>
                      <wp:positionV relativeFrom="paragraph">
                        <wp:posOffset>-177800</wp:posOffset>
                      </wp:positionV>
                      <wp:extent cx="1554480" cy="506095"/>
                      <wp:effectExtent l="8255" t="3175" r="8890" b="5080"/>
                      <wp:wrapNone/>
                      <wp:docPr id="24373568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4480" cy="506095"/>
                                <a:chOff x="0" y="0"/>
                                <a:chExt cx="15544" cy="5060"/>
                              </a:xfrm>
                            </wpg:grpSpPr>
                            <wps:wsp>
                              <wps:cNvPr id="1799392011" name="Graphic 2"/>
                              <wps:cNvSpPr>
                                <a:spLocks/>
                              </wps:cNvSpPr>
                              <wps:spPr bwMode="auto">
                                <a:xfrm>
                                  <a:off x="60" y="45"/>
                                  <a:ext cx="15444" cy="4972"/>
                                </a:xfrm>
                                <a:custGeom>
                                  <a:avLst/>
                                  <a:gdLst>
                                    <a:gd name="T0" fmla="*/ 1543812 w 1544320"/>
                                    <a:gd name="T1" fmla="*/ 0 h 497205"/>
                                    <a:gd name="T2" fmla="*/ 0 w 1544320"/>
                                    <a:gd name="T3" fmla="*/ 0 h 497205"/>
                                    <a:gd name="T4" fmla="*/ 0 w 1544320"/>
                                    <a:gd name="T5" fmla="*/ 496824 h 497205"/>
                                    <a:gd name="T6" fmla="*/ 1543812 w 1544320"/>
                                    <a:gd name="T7" fmla="*/ 496824 h 497205"/>
                                    <a:gd name="T8" fmla="*/ 1543812 w 1544320"/>
                                    <a:gd name="T9" fmla="*/ 0 h 497205"/>
                                  </a:gdLst>
                                  <a:ahLst/>
                                  <a:cxnLst>
                                    <a:cxn ang="0">
                                      <a:pos x="T0" y="T1"/>
                                    </a:cxn>
                                    <a:cxn ang="0">
                                      <a:pos x="T2" y="T3"/>
                                    </a:cxn>
                                    <a:cxn ang="0">
                                      <a:pos x="T4" y="T5"/>
                                    </a:cxn>
                                    <a:cxn ang="0">
                                      <a:pos x="T6" y="T7"/>
                                    </a:cxn>
                                    <a:cxn ang="0">
                                      <a:pos x="T8" y="T9"/>
                                    </a:cxn>
                                  </a:cxnLst>
                                  <a:rect l="0" t="0" r="r" b="b"/>
                                  <a:pathLst>
                                    <a:path w="1544320" h="497205">
                                      <a:moveTo>
                                        <a:pt x="1543812" y="0"/>
                                      </a:moveTo>
                                      <a:lnTo>
                                        <a:pt x="0" y="0"/>
                                      </a:lnTo>
                                      <a:lnTo>
                                        <a:pt x="0" y="496824"/>
                                      </a:lnTo>
                                      <a:lnTo>
                                        <a:pt x="1543812" y="496824"/>
                                      </a:lnTo>
                                      <a:lnTo>
                                        <a:pt x="1543812" y="0"/>
                                      </a:lnTo>
                                      <a:close/>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4360903" name="Graphic 3"/>
                              <wps:cNvSpPr>
                                <a:spLocks/>
                              </wps:cNvSpPr>
                              <wps:spPr bwMode="auto">
                                <a:xfrm>
                                  <a:off x="45" y="45"/>
                                  <a:ext cx="15456" cy="4972"/>
                                </a:xfrm>
                                <a:custGeom>
                                  <a:avLst/>
                                  <a:gdLst>
                                    <a:gd name="T0" fmla="*/ 0 w 1545590"/>
                                    <a:gd name="T1" fmla="*/ 0 h 497205"/>
                                    <a:gd name="T2" fmla="*/ 1545336 w 1545590"/>
                                    <a:gd name="T3" fmla="*/ 496823 h 497205"/>
                                  </a:gdLst>
                                  <a:ahLst/>
                                  <a:cxnLst>
                                    <a:cxn ang="0">
                                      <a:pos x="T0" y="T1"/>
                                    </a:cxn>
                                    <a:cxn ang="0">
                                      <a:pos x="T2" y="T3"/>
                                    </a:cxn>
                                  </a:cxnLst>
                                  <a:rect l="0" t="0" r="r" b="b"/>
                                  <a:pathLst>
                                    <a:path w="1545590" h="497205">
                                      <a:moveTo>
                                        <a:pt x="0" y="0"/>
                                      </a:moveTo>
                                      <a:lnTo>
                                        <a:pt x="1545336" y="496823"/>
                                      </a:lnTo>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group id="Group 1" style="position:absolute;margin-left:-.1pt;margin-top:-14pt;width:122.4pt;height:39.85pt;z-index:-251658240;mso-wrap-distance-left:0;mso-wrap-distance-right:0" coordsize="15544,5060" o:spid="_x0000_s1026" w14:anchorId="506776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">
                      <v:shape id="Graphic 2" style="position:absolute;left:60;top:45;width:15444;height:4972;visibility:visible;mso-wrap-style:square;v-text-anchor:top" coordsize="1544320,497205" o:spid="_x0000_s1027" fillcolor="#c6d9f1" stroked="f" path="m1543812,l,,,496824r1543812,l1543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">
                        <v:path arrowok="t" o:connecttype="custom" o:connectlocs="15439,0;0,0;0,4968;15439,4968;15439,0" o:connectangles="0,0,0,0,0"/>
                      </v:shape>
                      <v:shape id="Graphic 3" style="position:absolute;left:45;top:45;width:15456;height:4972;visibility:visible;mso-wrap-style:square;v-text-anchor:top" coordsize="1545590,497205" o:spid="_x0000_s1028" filled="f" strokeweight=".25397mm" path="m,l1545336,49682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">
                        <v:path arrowok="t" o:connecttype="custom" o:connectlocs="0,0;15453,4968" o:connectangles="0,0"/>
                      </v:shape>
                    </v:group>
                  </w:pict>
                </mc:Fallback>
              </mc:AlternateContent>
            </w:r>
            <w:r w:rsidR="0014591F" w:rsidRPr="0079061A">
              <w:rPr>
                <w:b/>
                <w:spacing w:val="-2"/>
                <w:sz w:val="24"/>
                <w:szCs w:val="24"/>
              </w:rPr>
              <w:t>Hoone</w:t>
            </w:r>
          </w:p>
        </w:tc>
        <w:tc>
          <w:tcPr>
            <w:tcW w:w="1462" w:type="dxa"/>
            <w:shd w:val="clear" w:color="auto" w:fill="C6D9F1"/>
          </w:tcPr>
          <w:p w14:paraId="0546E6CF" w14:textId="77777777" w:rsidR="0014591F" w:rsidRPr="0079061A" w:rsidRDefault="0014591F" w:rsidP="00294F21">
            <w:pPr>
              <w:pStyle w:val="TableParagraph"/>
              <w:spacing w:line="240" w:lineRule="auto"/>
              <w:ind w:left="107"/>
              <w:rPr>
                <w:b/>
                <w:sz w:val="24"/>
                <w:szCs w:val="24"/>
                <w:lang w:val="et-EE"/>
              </w:rPr>
            </w:pPr>
            <w:r w:rsidRPr="0079061A">
              <w:rPr>
                <w:b/>
                <w:spacing w:val="-2"/>
                <w:sz w:val="24"/>
                <w:szCs w:val="24"/>
              </w:rPr>
              <w:t>Püstitamine Rajamine</w:t>
            </w:r>
          </w:p>
        </w:tc>
        <w:tc>
          <w:tcPr>
            <w:tcW w:w="1541" w:type="dxa"/>
            <w:shd w:val="clear" w:color="auto" w:fill="C6D9F1"/>
          </w:tcPr>
          <w:p w14:paraId="04C81E9A" w14:textId="77777777" w:rsidR="00F6140B" w:rsidRDefault="0014591F" w:rsidP="00F92AA0">
            <w:pPr>
              <w:pStyle w:val="TableParagraph"/>
              <w:spacing w:line="240" w:lineRule="auto"/>
              <w:rPr>
                <w:b/>
                <w:spacing w:val="-2"/>
                <w:sz w:val="24"/>
                <w:szCs w:val="24"/>
              </w:rPr>
            </w:pPr>
            <w:r w:rsidRPr="0079061A">
              <w:rPr>
                <w:b/>
                <w:spacing w:val="-2"/>
                <w:sz w:val="24"/>
                <w:szCs w:val="24"/>
              </w:rPr>
              <w:t>Ümber</w:t>
            </w:r>
            <w:r w:rsidR="00F6140B">
              <w:rPr>
                <w:b/>
                <w:spacing w:val="-2"/>
                <w:sz w:val="24"/>
                <w:szCs w:val="24"/>
              </w:rPr>
              <w:t>-</w:t>
            </w:r>
          </w:p>
          <w:p w14:paraId="5CB14E15" w14:textId="77777777" w:rsidR="00F6140B" w:rsidRDefault="0014591F" w:rsidP="00F6140B">
            <w:pPr>
              <w:pStyle w:val="TableParagraph"/>
              <w:spacing w:line="240" w:lineRule="auto"/>
              <w:rPr>
                <w:b/>
                <w:spacing w:val="-2"/>
                <w:sz w:val="24"/>
                <w:szCs w:val="24"/>
              </w:rPr>
            </w:pPr>
            <w:r w:rsidRPr="0079061A">
              <w:rPr>
                <w:b/>
                <w:spacing w:val="-2"/>
                <w:sz w:val="24"/>
                <w:szCs w:val="24"/>
              </w:rPr>
              <w:t>ehitamine, ainult tehno</w:t>
            </w:r>
            <w:r w:rsidR="00F6140B">
              <w:rPr>
                <w:b/>
                <w:spacing w:val="-2"/>
                <w:sz w:val="24"/>
                <w:szCs w:val="24"/>
              </w:rPr>
              <w:t>-</w:t>
            </w:r>
          </w:p>
          <w:p w14:paraId="102CD15D" w14:textId="4B8587A3" w:rsidR="0014591F" w:rsidRPr="0079061A" w:rsidRDefault="0014591F" w:rsidP="00F6140B">
            <w:pPr>
              <w:pStyle w:val="TableParagraph"/>
              <w:spacing w:line="240" w:lineRule="auto"/>
              <w:rPr>
                <w:b/>
                <w:sz w:val="24"/>
                <w:szCs w:val="24"/>
                <w:lang w:val="et-EE"/>
              </w:rPr>
            </w:pPr>
            <w:r w:rsidRPr="0079061A">
              <w:rPr>
                <w:b/>
                <w:spacing w:val="-2"/>
                <w:sz w:val="24"/>
                <w:szCs w:val="24"/>
              </w:rPr>
              <w:t>süsteemi osa</w:t>
            </w:r>
          </w:p>
        </w:tc>
        <w:tc>
          <w:tcPr>
            <w:tcW w:w="1640" w:type="dxa"/>
            <w:shd w:val="clear" w:color="auto" w:fill="C6D9F1"/>
          </w:tcPr>
          <w:p w14:paraId="2268A0BF" w14:textId="0BFB6D7B" w:rsidR="0014591F" w:rsidRPr="0079061A" w:rsidRDefault="0014591F" w:rsidP="00294F21">
            <w:pPr>
              <w:pStyle w:val="TableParagraph"/>
              <w:spacing w:line="240" w:lineRule="auto"/>
              <w:ind w:left="109" w:right="645"/>
              <w:rPr>
                <w:b/>
                <w:sz w:val="24"/>
                <w:szCs w:val="24"/>
                <w:lang w:val="et-EE"/>
              </w:rPr>
            </w:pPr>
            <w:r w:rsidRPr="0079061A">
              <w:rPr>
                <w:b/>
                <w:spacing w:val="-2"/>
                <w:sz w:val="24"/>
                <w:szCs w:val="24"/>
              </w:rPr>
              <w:t>Ümber</w:t>
            </w:r>
            <w:r w:rsidR="00F6140B">
              <w:rPr>
                <w:b/>
                <w:spacing w:val="-2"/>
                <w:sz w:val="24"/>
                <w:szCs w:val="24"/>
              </w:rPr>
              <w:t>-</w:t>
            </w:r>
            <w:r w:rsidRPr="0079061A">
              <w:rPr>
                <w:b/>
                <w:spacing w:val="-2"/>
                <w:sz w:val="24"/>
                <w:szCs w:val="24"/>
              </w:rPr>
              <w:t>ehitami</w:t>
            </w:r>
            <w:r w:rsidR="00F6140B">
              <w:rPr>
                <w:b/>
                <w:spacing w:val="-2"/>
                <w:sz w:val="24"/>
                <w:szCs w:val="24"/>
              </w:rPr>
              <w:t>-</w:t>
            </w:r>
            <w:r w:rsidRPr="0079061A">
              <w:rPr>
                <w:b/>
                <w:spacing w:val="-2"/>
                <w:sz w:val="24"/>
                <w:szCs w:val="24"/>
              </w:rPr>
              <w:t>ne või laienda</w:t>
            </w:r>
            <w:r w:rsidR="00F6140B">
              <w:rPr>
                <w:b/>
                <w:spacing w:val="-2"/>
                <w:sz w:val="24"/>
                <w:szCs w:val="24"/>
              </w:rPr>
              <w:t>-</w:t>
            </w:r>
            <w:r w:rsidRPr="0079061A">
              <w:rPr>
                <w:b/>
                <w:spacing w:val="-2"/>
                <w:sz w:val="24"/>
                <w:szCs w:val="24"/>
              </w:rPr>
              <w:t xml:space="preserve">mine </w:t>
            </w:r>
            <w:r w:rsidRPr="0079061A">
              <w:rPr>
                <w:b/>
                <w:sz w:val="24"/>
                <w:szCs w:val="24"/>
              </w:rPr>
              <w:t>kuni 33%</w:t>
            </w:r>
          </w:p>
        </w:tc>
        <w:tc>
          <w:tcPr>
            <w:tcW w:w="1169" w:type="dxa"/>
            <w:shd w:val="clear" w:color="auto" w:fill="C6D9F1"/>
          </w:tcPr>
          <w:p w14:paraId="22EB8F90" w14:textId="47A3CFC4" w:rsidR="0014591F" w:rsidRPr="0079061A" w:rsidRDefault="0014591F" w:rsidP="00294F21">
            <w:pPr>
              <w:pStyle w:val="TableParagraph"/>
              <w:spacing w:line="240" w:lineRule="auto"/>
              <w:ind w:right="252"/>
              <w:rPr>
                <w:b/>
                <w:sz w:val="24"/>
                <w:szCs w:val="24"/>
                <w:lang w:val="et-EE"/>
              </w:rPr>
            </w:pPr>
            <w:r w:rsidRPr="0079061A">
              <w:rPr>
                <w:b/>
                <w:spacing w:val="-2"/>
                <w:sz w:val="24"/>
                <w:szCs w:val="24"/>
              </w:rPr>
              <w:t>Laien</w:t>
            </w:r>
            <w:r w:rsidR="00F6140B">
              <w:rPr>
                <w:b/>
                <w:spacing w:val="-2"/>
                <w:sz w:val="24"/>
                <w:szCs w:val="24"/>
              </w:rPr>
              <w:t>-</w:t>
            </w:r>
            <w:r w:rsidRPr="0079061A">
              <w:rPr>
                <w:b/>
                <w:spacing w:val="-2"/>
                <w:sz w:val="24"/>
                <w:szCs w:val="24"/>
              </w:rPr>
              <w:t xml:space="preserve">damine </w:t>
            </w:r>
            <w:r w:rsidRPr="0079061A">
              <w:rPr>
                <w:b/>
                <w:sz w:val="24"/>
                <w:szCs w:val="24"/>
              </w:rPr>
              <w:t>üle 33%</w:t>
            </w:r>
          </w:p>
        </w:tc>
        <w:tc>
          <w:tcPr>
            <w:tcW w:w="1585" w:type="dxa"/>
            <w:shd w:val="clear" w:color="auto" w:fill="C6D9F1"/>
          </w:tcPr>
          <w:p w14:paraId="41EF486D" w14:textId="72666200" w:rsidR="0014591F" w:rsidRPr="0079061A" w:rsidRDefault="0014591F" w:rsidP="00294F21">
            <w:pPr>
              <w:pStyle w:val="TableParagraph"/>
              <w:spacing w:line="240" w:lineRule="auto"/>
              <w:ind w:right="183"/>
              <w:rPr>
                <w:b/>
                <w:sz w:val="24"/>
                <w:szCs w:val="24"/>
                <w:lang w:val="et-EE"/>
              </w:rPr>
            </w:pPr>
            <w:r w:rsidRPr="0079061A">
              <w:rPr>
                <w:b/>
                <w:sz w:val="24"/>
                <w:szCs w:val="24"/>
              </w:rPr>
              <w:t>Osa</w:t>
            </w:r>
            <w:r w:rsidRPr="0079061A">
              <w:rPr>
                <w:b/>
                <w:spacing w:val="-15"/>
                <w:sz w:val="24"/>
                <w:szCs w:val="24"/>
              </w:rPr>
              <w:t xml:space="preserve"> </w:t>
            </w:r>
            <w:r w:rsidRPr="0079061A">
              <w:rPr>
                <w:b/>
                <w:sz w:val="24"/>
                <w:szCs w:val="24"/>
              </w:rPr>
              <w:t xml:space="preserve">asendamine </w:t>
            </w:r>
            <w:r w:rsidRPr="0079061A">
              <w:rPr>
                <w:b/>
                <w:spacing w:val="-2"/>
                <w:sz w:val="24"/>
                <w:szCs w:val="24"/>
              </w:rPr>
              <w:t>sama</w:t>
            </w:r>
            <w:r w:rsidR="00F6140B">
              <w:rPr>
                <w:b/>
                <w:spacing w:val="-2"/>
                <w:sz w:val="24"/>
                <w:szCs w:val="24"/>
              </w:rPr>
              <w:t>-</w:t>
            </w:r>
            <w:r w:rsidRPr="0079061A">
              <w:rPr>
                <w:b/>
                <w:spacing w:val="-2"/>
                <w:sz w:val="24"/>
                <w:szCs w:val="24"/>
              </w:rPr>
              <w:t>väärsega</w:t>
            </w:r>
          </w:p>
        </w:tc>
        <w:tc>
          <w:tcPr>
            <w:tcW w:w="1276" w:type="dxa"/>
            <w:shd w:val="clear" w:color="auto" w:fill="C6D9F1"/>
          </w:tcPr>
          <w:p w14:paraId="13BA5185" w14:textId="5CCA84FF" w:rsidR="0014591F" w:rsidRPr="0079061A" w:rsidRDefault="0014591F" w:rsidP="00F92AA0">
            <w:pPr>
              <w:pStyle w:val="TableParagraph"/>
              <w:spacing w:line="240" w:lineRule="auto"/>
              <w:ind w:left="113"/>
              <w:rPr>
                <w:b/>
                <w:sz w:val="24"/>
                <w:szCs w:val="24"/>
                <w:lang w:val="et-EE"/>
              </w:rPr>
            </w:pPr>
            <w:r w:rsidRPr="0079061A">
              <w:rPr>
                <w:b/>
                <w:spacing w:val="-2"/>
                <w:sz w:val="24"/>
                <w:szCs w:val="24"/>
              </w:rPr>
              <w:t>Lammuta</w:t>
            </w:r>
            <w:r w:rsidR="00F6140B">
              <w:rPr>
                <w:b/>
                <w:spacing w:val="-2"/>
                <w:sz w:val="24"/>
                <w:szCs w:val="24"/>
              </w:rPr>
              <w:t>-</w:t>
            </w:r>
            <w:r w:rsidRPr="0079061A">
              <w:rPr>
                <w:b/>
                <w:spacing w:val="-2"/>
                <w:sz w:val="24"/>
                <w:szCs w:val="24"/>
              </w:rPr>
              <w:t>mine</w:t>
            </w:r>
          </w:p>
        </w:tc>
      </w:tr>
      <w:tr w:rsidR="0014591F" w:rsidRPr="0079061A" w14:paraId="19E3B0EC" w14:textId="77777777" w:rsidTr="00A2716B">
        <w:trPr>
          <w:trHeight w:val="401"/>
        </w:trPr>
        <w:tc>
          <w:tcPr>
            <w:tcW w:w="10353" w:type="dxa"/>
            <w:gridSpan w:val="7"/>
            <w:shd w:val="clear" w:color="auto" w:fill="DBE5F1"/>
          </w:tcPr>
          <w:p w14:paraId="4A863673" w14:textId="77777777" w:rsidR="0014591F" w:rsidRPr="0079061A" w:rsidRDefault="0014591F" w:rsidP="00F92AA0">
            <w:pPr>
              <w:pStyle w:val="TableParagraph"/>
              <w:spacing w:line="240" w:lineRule="auto"/>
              <w:ind w:left="393"/>
              <w:rPr>
                <w:b/>
                <w:sz w:val="24"/>
                <w:szCs w:val="24"/>
                <w:lang w:val="et-EE"/>
              </w:rPr>
            </w:pPr>
            <w:r w:rsidRPr="0079061A">
              <w:rPr>
                <w:b/>
                <w:sz w:val="24"/>
                <w:szCs w:val="24"/>
              </w:rPr>
              <w:lastRenderedPageBreak/>
              <w:t>Elamu</w:t>
            </w:r>
            <w:r w:rsidRPr="0079061A">
              <w:rPr>
                <w:b/>
                <w:spacing w:val="-5"/>
                <w:sz w:val="24"/>
                <w:szCs w:val="24"/>
              </w:rPr>
              <w:t xml:space="preserve"> </w:t>
            </w:r>
            <w:r w:rsidRPr="0079061A">
              <w:rPr>
                <w:b/>
                <w:sz w:val="24"/>
                <w:szCs w:val="24"/>
              </w:rPr>
              <w:t>ja</w:t>
            </w:r>
            <w:r w:rsidRPr="0079061A">
              <w:rPr>
                <w:b/>
                <w:spacing w:val="-3"/>
                <w:sz w:val="24"/>
                <w:szCs w:val="24"/>
              </w:rPr>
              <w:t xml:space="preserve"> </w:t>
            </w:r>
            <w:r w:rsidRPr="0079061A">
              <w:rPr>
                <w:b/>
                <w:sz w:val="24"/>
                <w:szCs w:val="24"/>
              </w:rPr>
              <w:t>selle</w:t>
            </w:r>
            <w:r w:rsidRPr="0079061A">
              <w:rPr>
                <w:b/>
                <w:spacing w:val="-3"/>
                <w:sz w:val="24"/>
                <w:szCs w:val="24"/>
              </w:rPr>
              <w:t xml:space="preserve"> </w:t>
            </w:r>
            <w:r w:rsidRPr="0079061A">
              <w:rPr>
                <w:b/>
                <w:sz w:val="24"/>
                <w:szCs w:val="24"/>
              </w:rPr>
              <w:t>teenindamiseks</w:t>
            </w:r>
            <w:r w:rsidRPr="0079061A">
              <w:rPr>
                <w:b/>
                <w:spacing w:val="-3"/>
                <w:sz w:val="24"/>
                <w:szCs w:val="24"/>
              </w:rPr>
              <w:t xml:space="preserve"> </w:t>
            </w:r>
            <w:r w:rsidRPr="0079061A">
              <w:rPr>
                <w:b/>
                <w:sz w:val="24"/>
                <w:szCs w:val="24"/>
              </w:rPr>
              <w:t>vajalik</w:t>
            </w:r>
            <w:r w:rsidRPr="0079061A">
              <w:rPr>
                <w:b/>
                <w:spacing w:val="-2"/>
                <w:sz w:val="24"/>
                <w:szCs w:val="24"/>
              </w:rPr>
              <w:t xml:space="preserve"> hoone</w:t>
            </w:r>
          </w:p>
        </w:tc>
      </w:tr>
      <w:tr w:rsidR="0014591F" w:rsidRPr="0079061A" w14:paraId="7CA9BA11" w14:textId="77777777" w:rsidTr="00A2716B">
        <w:trPr>
          <w:trHeight w:val="841"/>
        </w:trPr>
        <w:tc>
          <w:tcPr>
            <w:tcW w:w="1680" w:type="dxa"/>
            <w:shd w:val="clear" w:color="auto" w:fill="DBE5F1"/>
          </w:tcPr>
          <w:p w14:paraId="4F070ABA" w14:textId="77777777" w:rsidR="0014591F" w:rsidRPr="0079061A" w:rsidRDefault="0014591F" w:rsidP="00F92AA0">
            <w:pPr>
              <w:pStyle w:val="TableParagraph"/>
              <w:spacing w:line="240" w:lineRule="auto"/>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0–20 m</w:t>
            </w:r>
            <w:r w:rsidRPr="0079061A">
              <w:rPr>
                <w:b/>
                <w:sz w:val="24"/>
                <w:szCs w:val="24"/>
                <w:vertAlign w:val="superscript"/>
              </w:rPr>
              <w:t>2</w:t>
            </w:r>
            <w:r w:rsidRPr="0079061A">
              <w:rPr>
                <w:b/>
                <w:sz w:val="24"/>
                <w:szCs w:val="24"/>
              </w:rPr>
              <w:t xml:space="preserve"> ja</w:t>
            </w:r>
            <w:r w:rsidRPr="0079061A">
              <w:rPr>
                <w:b/>
                <w:spacing w:val="-13"/>
                <w:sz w:val="24"/>
                <w:szCs w:val="24"/>
              </w:rPr>
              <w:t xml:space="preserve"> </w:t>
            </w:r>
            <w:r w:rsidRPr="0079061A">
              <w:rPr>
                <w:b/>
                <w:sz w:val="24"/>
                <w:szCs w:val="24"/>
              </w:rPr>
              <w:t xml:space="preserve">kuni 5 m </w:t>
            </w:r>
            <w:r w:rsidRPr="0079061A">
              <w:rPr>
                <w:b/>
                <w:spacing w:val="-4"/>
                <w:sz w:val="24"/>
                <w:szCs w:val="24"/>
              </w:rPr>
              <w:t>kõrge</w:t>
            </w:r>
          </w:p>
        </w:tc>
        <w:tc>
          <w:tcPr>
            <w:tcW w:w="1462" w:type="dxa"/>
          </w:tcPr>
          <w:p w14:paraId="5C3355DD"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541" w:type="dxa"/>
          </w:tcPr>
          <w:p w14:paraId="3871E663"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640" w:type="dxa"/>
          </w:tcPr>
          <w:p w14:paraId="04A03B69"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Puudub</w:t>
            </w:r>
          </w:p>
        </w:tc>
        <w:tc>
          <w:tcPr>
            <w:tcW w:w="1169" w:type="dxa"/>
          </w:tcPr>
          <w:p w14:paraId="1213DDA6"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585" w:type="dxa"/>
          </w:tcPr>
          <w:p w14:paraId="1F2AED1E"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4CD75A22" w14:textId="77777777" w:rsidR="0014591F" w:rsidRPr="0079061A" w:rsidRDefault="0014591F" w:rsidP="00F92AA0">
            <w:pPr>
              <w:pStyle w:val="TableParagraph"/>
              <w:spacing w:line="240" w:lineRule="auto"/>
              <w:ind w:left="113"/>
              <w:rPr>
                <w:sz w:val="24"/>
                <w:szCs w:val="24"/>
                <w:lang w:val="et-EE"/>
              </w:rPr>
            </w:pPr>
            <w:r w:rsidRPr="0079061A">
              <w:rPr>
                <w:spacing w:val="-2"/>
                <w:sz w:val="24"/>
                <w:szCs w:val="24"/>
              </w:rPr>
              <w:t>Puudub</w:t>
            </w:r>
          </w:p>
        </w:tc>
      </w:tr>
      <w:tr w:rsidR="0014591F" w:rsidRPr="0079061A" w14:paraId="60DAD95A" w14:textId="77777777" w:rsidTr="00A2716B">
        <w:trPr>
          <w:trHeight w:val="841"/>
        </w:trPr>
        <w:tc>
          <w:tcPr>
            <w:tcW w:w="1680" w:type="dxa"/>
            <w:shd w:val="clear" w:color="auto" w:fill="DBE5F1"/>
          </w:tcPr>
          <w:p w14:paraId="165417B6" w14:textId="77777777" w:rsidR="0014591F" w:rsidRPr="0079061A" w:rsidRDefault="0014591F" w:rsidP="00294F21">
            <w:pPr>
              <w:pStyle w:val="TableParagraph"/>
              <w:spacing w:line="240" w:lineRule="auto"/>
              <w:ind w:right="150"/>
              <w:rPr>
                <w:b/>
                <w:sz w:val="24"/>
                <w:szCs w:val="24"/>
                <w:lang w:val="et-EE"/>
              </w:rPr>
            </w:pPr>
            <w:r w:rsidRPr="0079061A">
              <w:rPr>
                <w:b/>
                <w:sz w:val="24"/>
                <w:szCs w:val="24"/>
              </w:rPr>
              <w:t>Ehitisealuse pinnaga 20–60</w:t>
            </w:r>
            <w:r w:rsidRPr="0079061A">
              <w:rPr>
                <w:b/>
                <w:spacing w:val="-1"/>
                <w:sz w:val="24"/>
                <w:szCs w:val="24"/>
              </w:rPr>
              <w:t xml:space="preserve"> </w:t>
            </w:r>
            <w:r w:rsidRPr="0079061A">
              <w:rPr>
                <w:b/>
                <w:sz w:val="24"/>
                <w:szCs w:val="24"/>
              </w:rPr>
              <w:t>m</w:t>
            </w:r>
            <w:r w:rsidRPr="0079061A">
              <w:rPr>
                <w:b/>
                <w:sz w:val="24"/>
                <w:szCs w:val="24"/>
                <w:vertAlign w:val="superscript"/>
              </w:rPr>
              <w:t>2</w:t>
            </w:r>
            <w:r w:rsidRPr="0079061A">
              <w:rPr>
                <w:b/>
                <w:sz w:val="24"/>
                <w:szCs w:val="24"/>
              </w:rPr>
              <w:t xml:space="preserve"> ja</w:t>
            </w:r>
            <w:r w:rsidRPr="0079061A">
              <w:rPr>
                <w:b/>
                <w:spacing w:val="-1"/>
                <w:sz w:val="24"/>
                <w:szCs w:val="24"/>
              </w:rPr>
              <w:t xml:space="preserve"> </w:t>
            </w:r>
            <w:r w:rsidRPr="0079061A">
              <w:rPr>
                <w:b/>
                <w:sz w:val="24"/>
                <w:szCs w:val="24"/>
              </w:rPr>
              <w:t>kuni</w:t>
            </w:r>
            <w:r w:rsidRPr="0079061A">
              <w:rPr>
                <w:b/>
                <w:spacing w:val="-1"/>
                <w:sz w:val="24"/>
                <w:szCs w:val="24"/>
              </w:rPr>
              <w:t xml:space="preserve"> </w:t>
            </w:r>
            <w:r w:rsidRPr="0079061A">
              <w:rPr>
                <w:b/>
                <w:sz w:val="24"/>
                <w:szCs w:val="24"/>
              </w:rPr>
              <w:t>5</w:t>
            </w:r>
            <w:r w:rsidRPr="0079061A">
              <w:rPr>
                <w:b/>
                <w:spacing w:val="-1"/>
                <w:sz w:val="24"/>
                <w:szCs w:val="24"/>
              </w:rPr>
              <w:t xml:space="preserve"> </w:t>
            </w:r>
            <w:r w:rsidRPr="0079061A">
              <w:rPr>
                <w:b/>
                <w:spacing w:val="-10"/>
                <w:sz w:val="24"/>
                <w:szCs w:val="24"/>
              </w:rPr>
              <w:t>m</w:t>
            </w:r>
          </w:p>
          <w:p w14:paraId="331E6C92" w14:textId="77777777" w:rsidR="0014591F" w:rsidRPr="0079061A" w:rsidRDefault="0014591F" w:rsidP="00F92AA0">
            <w:pPr>
              <w:pStyle w:val="TableParagraph"/>
              <w:spacing w:line="240" w:lineRule="auto"/>
              <w:rPr>
                <w:b/>
                <w:sz w:val="24"/>
                <w:szCs w:val="24"/>
                <w:lang w:val="et-EE"/>
              </w:rPr>
            </w:pPr>
            <w:r w:rsidRPr="0079061A">
              <w:rPr>
                <w:b/>
                <w:spacing w:val="-4"/>
                <w:sz w:val="24"/>
                <w:szCs w:val="24"/>
              </w:rPr>
              <w:t>kõrge</w:t>
            </w:r>
          </w:p>
        </w:tc>
        <w:tc>
          <w:tcPr>
            <w:tcW w:w="1462" w:type="dxa"/>
          </w:tcPr>
          <w:p w14:paraId="3137F382" w14:textId="77777777" w:rsidR="0014591F" w:rsidRPr="0079061A" w:rsidRDefault="0014591F" w:rsidP="00294F21">
            <w:pPr>
              <w:pStyle w:val="TableParagraph"/>
              <w:spacing w:line="240" w:lineRule="auto"/>
              <w:ind w:left="107" w:right="650"/>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541" w:type="dxa"/>
          </w:tcPr>
          <w:p w14:paraId="4A858D3B"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Ehitusteatis</w:t>
            </w:r>
          </w:p>
        </w:tc>
        <w:tc>
          <w:tcPr>
            <w:tcW w:w="1640" w:type="dxa"/>
          </w:tcPr>
          <w:p w14:paraId="0087E375"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Ehitusteatis</w:t>
            </w:r>
          </w:p>
        </w:tc>
        <w:tc>
          <w:tcPr>
            <w:tcW w:w="1169" w:type="dxa"/>
          </w:tcPr>
          <w:p w14:paraId="782DBCDE" w14:textId="77777777" w:rsidR="0014591F" w:rsidRPr="0079061A" w:rsidRDefault="0014591F" w:rsidP="00294F21">
            <w:pPr>
              <w:pStyle w:val="TableParagraph"/>
              <w:spacing w:line="240" w:lineRule="auto"/>
              <w:ind w:right="505"/>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585" w:type="dxa"/>
          </w:tcPr>
          <w:p w14:paraId="0DB387CA"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3B6D080E" w14:textId="77777777" w:rsidR="0014591F" w:rsidRPr="0079061A" w:rsidRDefault="0014591F" w:rsidP="00294F21">
            <w:pPr>
              <w:pStyle w:val="TableParagraph"/>
              <w:spacing w:line="240" w:lineRule="auto"/>
              <w:ind w:left="113" w:right="440"/>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r>
      <w:tr w:rsidR="0014591F" w:rsidRPr="0079061A" w14:paraId="56C53233" w14:textId="77777777" w:rsidTr="00A2716B">
        <w:trPr>
          <w:trHeight w:val="841"/>
        </w:trPr>
        <w:tc>
          <w:tcPr>
            <w:tcW w:w="1680" w:type="dxa"/>
            <w:shd w:val="clear" w:color="auto" w:fill="DBE5F1"/>
          </w:tcPr>
          <w:p w14:paraId="46D12A7C" w14:textId="77777777" w:rsidR="0014591F" w:rsidRPr="0079061A" w:rsidRDefault="0014591F" w:rsidP="00F92AA0">
            <w:pPr>
              <w:pStyle w:val="TableParagraph"/>
              <w:spacing w:line="240" w:lineRule="auto"/>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0–60 m</w:t>
            </w:r>
            <w:r w:rsidRPr="0079061A">
              <w:rPr>
                <w:b/>
                <w:sz w:val="24"/>
                <w:szCs w:val="24"/>
                <w:vertAlign w:val="superscript"/>
              </w:rPr>
              <w:t>2</w:t>
            </w:r>
            <w:r w:rsidRPr="0079061A">
              <w:rPr>
                <w:b/>
                <w:sz w:val="24"/>
                <w:szCs w:val="24"/>
              </w:rPr>
              <w:t xml:space="preserve"> ja üle 5 m </w:t>
            </w:r>
            <w:r w:rsidRPr="0079061A">
              <w:rPr>
                <w:b/>
                <w:spacing w:val="-4"/>
                <w:sz w:val="24"/>
                <w:szCs w:val="24"/>
              </w:rPr>
              <w:t>kõrge</w:t>
            </w:r>
          </w:p>
        </w:tc>
        <w:tc>
          <w:tcPr>
            <w:tcW w:w="1462" w:type="dxa"/>
          </w:tcPr>
          <w:p w14:paraId="6157BA40"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Ehitusluba</w:t>
            </w:r>
          </w:p>
        </w:tc>
        <w:tc>
          <w:tcPr>
            <w:tcW w:w="1541" w:type="dxa"/>
          </w:tcPr>
          <w:p w14:paraId="7D9115F8" w14:textId="77777777" w:rsidR="0014591F" w:rsidRPr="0079061A" w:rsidRDefault="0014591F" w:rsidP="00294F21">
            <w:pPr>
              <w:pStyle w:val="TableParagraph"/>
              <w:spacing w:line="240" w:lineRule="auto"/>
              <w:ind w:right="649"/>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640" w:type="dxa"/>
          </w:tcPr>
          <w:p w14:paraId="4204BA70" w14:textId="77777777" w:rsidR="0014591F" w:rsidRPr="0079061A" w:rsidRDefault="0014591F" w:rsidP="00294F21">
            <w:pPr>
              <w:pStyle w:val="TableParagraph"/>
              <w:spacing w:line="240" w:lineRule="auto"/>
              <w:ind w:left="109" w:right="645"/>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169" w:type="dxa"/>
          </w:tcPr>
          <w:p w14:paraId="4A713187"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Ehitusluba</w:t>
            </w:r>
          </w:p>
        </w:tc>
        <w:tc>
          <w:tcPr>
            <w:tcW w:w="1585" w:type="dxa"/>
          </w:tcPr>
          <w:p w14:paraId="7385F5E3"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7536EA3E" w14:textId="77777777" w:rsidR="0014591F" w:rsidRPr="0079061A" w:rsidRDefault="0014591F" w:rsidP="00F92AA0">
            <w:pPr>
              <w:pStyle w:val="TableParagraph"/>
              <w:spacing w:line="240" w:lineRule="auto"/>
              <w:ind w:left="113"/>
              <w:rPr>
                <w:sz w:val="24"/>
                <w:szCs w:val="24"/>
                <w:lang w:val="et-EE"/>
              </w:rPr>
            </w:pPr>
            <w:r w:rsidRPr="0079061A">
              <w:rPr>
                <w:spacing w:val="-2"/>
                <w:sz w:val="24"/>
                <w:szCs w:val="24"/>
              </w:rPr>
              <w:t>Ehitusluba</w:t>
            </w:r>
          </w:p>
        </w:tc>
      </w:tr>
      <w:tr w:rsidR="0014591F" w:rsidRPr="0079061A" w14:paraId="152E6AC9" w14:textId="77777777" w:rsidTr="00A2716B">
        <w:trPr>
          <w:trHeight w:val="560"/>
        </w:trPr>
        <w:tc>
          <w:tcPr>
            <w:tcW w:w="1680" w:type="dxa"/>
            <w:shd w:val="clear" w:color="auto" w:fill="DBE5F1"/>
          </w:tcPr>
          <w:p w14:paraId="6623BB19" w14:textId="77777777" w:rsidR="0014591F" w:rsidRPr="0079061A" w:rsidRDefault="0014591F" w:rsidP="00F92AA0">
            <w:pPr>
              <w:pStyle w:val="TableParagraph"/>
              <w:spacing w:line="240" w:lineRule="auto"/>
              <w:rPr>
                <w:b/>
                <w:sz w:val="24"/>
                <w:szCs w:val="24"/>
                <w:lang w:val="et-EE"/>
              </w:rPr>
            </w:pPr>
            <w:r w:rsidRPr="0079061A">
              <w:rPr>
                <w:b/>
                <w:sz w:val="24"/>
                <w:szCs w:val="24"/>
              </w:rPr>
              <w:t>Ehitisealuse</w:t>
            </w:r>
            <w:r w:rsidRPr="0079061A">
              <w:rPr>
                <w:b/>
                <w:spacing w:val="-3"/>
                <w:sz w:val="24"/>
                <w:szCs w:val="24"/>
              </w:rPr>
              <w:t xml:space="preserve"> </w:t>
            </w:r>
            <w:r w:rsidRPr="0079061A">
              <w:rPr>
                <w:b/>
                <w:spacing w:val="-2"/>
                <w:sz w:val="24"/>
                <w:szCs w:val="24"/>
              </w:rPr>
              <w:t>pinnaga</w:t>
            </w:r>
          </w:p>
          <w:p w14:paraId="03CD8F7E" w14:textId="77777777" w:rsidR="0014591F" w:rsidRPr="0079061A" w:rsidRDefault="0014591F" w:rsidP="00F92AA0">
            <w:pPr>
              <w:pStyle w:val="TableParagraph"/>
              <w:spacing w:line="240" w:lineRule="auto"/>
              <w:rPr>
                <w:b/>
                <w:sz w:val="24"/>
                <w:szCs w:val="24"/>
                <w:lang w:val="et-EE"/>
              </w:rPr>
            </w:pPr>
            <w:r w:rsidRPr="0079061A">
              <w:rPr>
                <w:b/>
                <w:sz w:val="24"/>
                <w:szCs w:val="24"/>
              </w:rPr>
              <w:t>üle</w:t>
            </w:r>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462" w:type="dxa"/>
          </w:tcPr>
          <w:p w14:paraId="00068D59"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Ehitusluba</w:t>
            </w:r>
          </w:p>
        </w:tc>
        <w:tc>
          <w:tcPr>
            <w:tcW w:w="1541" w:type="dxa"/>
          </w:tcPr>
          <w:p w14:paraId="16694821" w14:textId="77777777" w:rsidR="0014591F" w:rsidRPr="0079061A" w:rsidRDefault="0014591F" w:rsidP="00F92AA0">
            <w:pPr>
              <w:pStyle w:val="TableParagraph"/>
              <w:spacing w:line="240" w:lineRule="auto"/>
              <w:rPr>
                <w:sz w:val="24"/>
                <w:szCs w:val="24"/>
                <w:lang w:val="et-EE"/>
              </w:rPr>
            </w:pPr>
            <w:r w:rsidRPr="0079061A">
              <w:rPr>
                <w:sz w:val="24"/>
                <w:szCs w:val="24"/>
              </w:rPr>
              <w:t>Ehitusteatis</w:t>
            </w:r>
            <w:r w:rsidRPr="0079061A">
              <w:rPr>
                <w:spacing w:val="-3"/>
                <w:sz w:val="24"/>
                <w:szCs w:val="24"/>
              </w:rPr>
              <w:t xml:space="preserve"> </w:t>
            </w:r>
            <w:r w:rsidRPr="0079061A">
              <w:rPr>
                <w:spacing w:val="-5"/>
                <w:sz w:val="24"/>
                <w:szCs w:val="24"/>
              </w:rPr>
              <w:t>ja</w:t>
            </w:r>
          </w:p>
          <w:p w14:paraId="6000E7B0"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ehitusprojekt</w:t>
            </w:r>
          </w:p>
        </w:tc>
        <w:tc>
          <w:tcPr>
            <w:tcW w:w="1640" w:type="dxa"/>
          </w:tcPr>
          <w:p w14:paraId="1DC5404C" w14:textId="77777777" w:rsidR="0014591F" w:rsidRPr="0079061A" w:rsidRDefault="0014591F" w:rsidP="00F92AA0">
            <w:pPr>
              <w:pStyle w:val="TableParagraph"/>
              <w:spacing w:line="240" w:lineRule="auto"/>
              <w:ind w:left="109"/>
              <w:rPr>
                <w:sz w:val="24"/>
                <w:szCs w:val="24"/>
                <w:lang w:val="et-EE"/>
              </w:rPr>
            </w:pPr>
            <w:r w:rsidRPr="0079061A">
              <w:rPr>
                <w:sz w:val="24"/>
                <w:szCs w:val="24"/>
              </w:rPr>
              <w:t>Ehitusteatis</w:t>
            </w:r>
            <w:r w:rsidRPr="0079061A">
              <w:rPr>
                <w:spacing w:val="-3"/>
                <w:sz w:val="24"/>
                <w:szCs w:val="24"/>
              </w:rPr>
              <w:t xml:space="preserve"> </w:t>
            </w:r>
            <w:r w:rsidRPr="0079061A">
              <w:rPr>
                <w:spacing w:val="-5"/>
                <w:sz w:val="24"/>
                <w:szCs w:val="24"/>
              </w:rPr>
              <w:t>ja</w:t>
            </w:r>
          </w:p>
          <w:p w14:paraId="33406074"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ehitusprojekt</w:t>
            </w:r>
          </w:p>
        </w:tc>
        <w:tc>
          <w:tcPr>
            <w:tcW w:w="1169" w:type="dxa"/>
          </w:tcPr>
          <w:p w14:paraId="47C10880"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Ehitusluba</w:t>
            </w:r>
          </w:p>
        </w:tc>
        <w:tc>
          <w:tcPr>
            <w:tcW w:w="1585" w:type="dxa"/>
          </w:tcPr>
          <w:p w14:paraId="536FDF7B"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05DD4861" w14:textId="77777777" w:rsidR="0014591F" w:rsidRPr="0079061A" w:rsidRDefault="0014591F" w:rsidP="00F92AA0">
            <w:pPr>
              <w:pStyle w:val="TableParagraph"/>
              <w:spacing w:line="240" w:lineRule="auto"/>
              <w:ind w:left="113"/>
              <w:rPr>
                <w:sz w:val="24"/>
                <w:szCs w:val="24"/>
                <w:lang w:val="et-EE"/>
              </w:rPr>
            </w:pPr>
            <w:r w:rsidRPr="0079061A">
              <w:rPr>
                <w:spacing w:val="-2"/>
                <w:sz w:val="24"/>
                <w:szCs w:val="24"/>
              </w:rPr>
              <w:t>Ehitusluba</w:t>
            </w:r>
          </w:p>
        </w:tc>
      </w:tr>
      <w:tr w:rsidR="0014591F" w:rsidRPr="0079061A" w14:paraId="536D3CB3" w14:textId="77777777" w:rsidTr="00A2716B">
        <w:trPr>
          <w:trHeight w:val="404"/>
        </w:trPr>
        <w:tc>
          <w:tcPr>
            <w:tcW w:w="10353" w:type="dxa"/>
            <w:gridSpan w:val="7"/>
            <w:shd w:val="clear" w:color="auto" w:fill="DBE5F1"/>
          </w:tcPr>
          <w:p w14:paraId="30C367AE" w14:textId="77777777" w:rsidR="0014591F" w:rsidRPr="0079061A" w:rsidRDefault="0014591F" w:rsidP="00F92AA0">
            <w:pPr>
              <w:pStyle w:val="TableParagraph"/>
              <w:spacing w:line="240" w:lineRule="auto"/>
              <w:ind w:left="393"/>
              <w:rPr>
                <w:b/>
                <w:sz w:val="24"/>
                <w:szCs w:val="24"/>
                <w:lang w:val="et-EE"/>
              </w:rPr>
            </w:pPr>
            <w:r w:rsidRPr="0079061A">
              <w:rPr>
                <w:b/>
                <w:spacing w:val="-2"/>
                <w:sz w:val="24"/>
                <w:szCs w:val="24"/>
              </w:rPr>
              <w:t>Mitteelamu</w:t>
            </w:r>
          </w:p>
        </w:tc>
      </w:tr>
      <w:tr w:rsidR="0014591F" w:rsidRPr="0079061A" w14:paraId="6DB6817F" w14:textId="77777777" w:rsidTr="00A2716B">
        <w:trPr>
          <w:trHeight w:val="841"/>
        </w:trPr>
        <w:tc>
          <w:tcPr>
            <w:tcW w:w="1680" w:type="dxa"/>
            <w:shd w:val="clear" w:color="auto" w:fill="DBE5F1"/>
          </w:tcPr>
          <w:p w14:paraId="20BE8B9A" w14:textId="77777777" w:rsidR="0014591F" w:rsidRPr="0079061A" w:rsidRDefault="0014591F" w:rsidP="00294F21">
            <w:pPr>
              <w:pStyle w:val="TableParagraph"/>
              <w:spacing w:line="240" w:lineRule="auto"/>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0–20 m</w:t>
            </w:r>
            <w:r w:rsidRPr="0079061A">
              <w:rPr>
                <w:b/>
                <w:sz w:val="24"/>
                <w:szCs w:val="24"/>
                <w:vertAlign w:val="superscript"/>
              </w:rPr>
              <w:t>2</w:t>
            </w:r>
            <w:r w:rsidRPr="0079061A">
              <w:rPr>
                <w:b/>
                <w:sz w:val="24"/>
                <w:szCs w:val="24"/>
              </w:rPr>
              <w:t xml:space="preserve"> ja kuni 5 m</w:t>
            </w:r>
          </w:p>
          <w:p w14:paraId="48FE4DFD" w14:textId="77777777" w:rsidR="0014591F" w:rsidRPr="0079061A" w:rsidRDefault="0014591F" w:rsidP="00F92AA0">
            <w:pPr>
              <w:pStyle w:val="TableParagraph"/>
              <w:spacing w:line="240" w:lineRule="auto"/>
              <w:rPr>
                <w:b/>
                <w:sz w:val="24"/>
                <w:szCs w:val="24"/>
                <w:lang w:val="et-EE"/>
              </w:rPr>
            </w:pPr>
            <w:r w:rsidRPr="0079061A">
              <w:rPr>
                <w:b/>
                <w:spacing w:val="-4"/>
                <w:sz w:val="24"/>
                <w:szCs w:val="24"/>
              </w:rPr>
              <w:t>kõrge</w:t>
            </w:r>
          </w:p>
        </w:tc>
        <w:tc>
          <w:tcPr>
            <w:tcW w:w="1462" w:type="dxa"/>
          </w:tcPr>
          <w:p w14:paraId="5F02C1D8"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Ehitusteatis</w:t>
            </w:r>
          </w:p>
        </w:tc>
        <w:tc>
          <w:tcPr>
            <w:tcW w:w="1541" w:type="dxa"/>
          </w:tcPr>
          <w:p w14:paraId="07D35AA2"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640" w:type="dxa"/>
          </w:tcPr>
          <w:p w14:paraId="5248A030"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Puudub</w:t>
            </w:r>
          </w:p>
        </w:tc>
        <w:tc>
          <w:tcPr>
            <w:tcW w:w="1169" w:type="dxa"/>
          </w:tcPr>
          <w:p w14:paraId="47363923"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Ehitusteatis</w:t>
            </w:r>
          </w:p>
        </w:tc>
        <w:tc>
          <w:tcPr>
            <w:tcW w:w="1585" w:type="dxa"/>
          </w:tcPr>
          <w:p w14:paraId="063ADC8B"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1B2B7865" w14:textId="77777777" w:rsidR="0014591F" w:rsidRPr="0079061A" w:rsidRDefault="0014591F" w:rsidP="00F92AA0">
            <w:pPr>
              <w:pStyle w:val="TableParagraph"/>
              <w:spacing w:line="240" w:lineRule="auto"/>
              <w:ind w:left="113"/>
              <w:rPr>
                <w:sz w:val="24"/>
                <w:szCs w:val="24"/>
                <w:lang w:val="et-EE"/>
              </w:rPr>
            </w:pPr>
            <w:r w:rsidRPr="0079061A">
              <w:rPr>
                <w:spacing w:val="-2"/>
                <w:sz w:val="24"/>
                <w:szCs w:val="24"/>
              </w:rPr>
              <w:t>Ehitusteatis</w:t>
            </w:r>
          </w:p>
        </w:tc>
      </w:tr>
      <w:tr w:rsidR="0014591F" w:rsidRPr="0079061A" w14:paraId="6A4CED4E" w14:textId="77777777" w:rsidTr="00A2716B">
        <w:trPr>
          <w:trHeight w:val="841"/>
        </w:trPr>
        <w:tc>
          <w:tcPr>
            <w:tcW w:w="1680" w:type="dxa"/>
            <w:shd w:val="clear" w:color="auto" w:fill="DBE5F1"/>
          </w:tcPr>
          <w:p w14:paraId="0D92D7EE" w14:textId="77777777" w:rsidR="0014591F" w:rsidRPr="0079061A" w:rsidRDefault="0014591F" w:rsidP="00F92AA0">
            <w:pPr>
              <w:pStyle w:val="TableParagraph"/>
              <w:spacing w:line="240" w:lineRule="auto"/>
              <w:ind w:right="172"/>
              <w:jc w:val="both"/>
              <w:rPr>
                <w:b/>
                <w:sz w:val="24"/>
                <w:szCs w:val="24"/>
                <w:lang w:val="et-EE"/>
              </w:rPr>
            </w:pPr>
            <w:r w:rsidRPr="0079061A">
              <w:rPr>
                <w:b/>
                <w:sz w:val="24"/>
                <w:szCs w:val="24"/>
              </w:rPr>
              <w:t>Ehitisealuse</w:t>
            </w:r>
            <w:r w:rsidRPr="0079061A">
              <w:rPr>
                <w:b/>
                <w:spacing w:val="-4"/>
                <w:sz w:val="24"/>
                <w:szCs w:val="24"/>
              </w:rPr>
              <w:t xml:space="preserve"> </w:t>
            </w:r>
            <w:r w:rsidRPr="0079061A">
              <w:rPr>
                <w:b/>
                <w:sz w:val="24"/>
                <w:szCs w:val="24"/>
              </w:rPr>
              <w:t>pinnaga 20–60</w:t>
            </w:r>
            <w:r w:rsidRPr="0079061A">
              <w:rPr>
                <w:b/>
                <w:spacing w:val="-15"/>
                <w:sz w:val="24"/>
                <w:szCs w:val="24"/>
              </w:rPr>
              <w:t xml:space="preserve"> </w:t>
            </w:r>
            <w:r w:rsidRPr="0079061A">
              <w:rPr>
                <w:b/>
                <w:sz w:val="24"/>
                <w:szCs w:val="24"/>
              </w:rPr>
              <w:t>m</w:t>
            </w:r>
            <w:r w:rsidRPr="0079061A">
              <w:rPr>
                <w:b/>
                <w:sz w:val="24"/>
                <w:szCs w:val="24"/>
                <w:vertAlign w:val="superscript"/>
              </w:rPr>
              <w:t>2</w:t>
            </w:r>
            <w:r w:rsidRPr="0079061A">
              <w:rPr>
                <w:b/>
                <w:spacing w:val="-15"/>
                <w:sz w:val="24"/>
                <w:szCs w:val="24"/>
              </w:rPr>
              <w:t xml:space="preserve"> </w:t>
            </w:r>
            <w:r w:rsidRPr="0079061A">
              <w:rPr>
                <w:b/>
                <w:sz w:val="24"/>
                <w:szCs w:val="24"/>
              </w:rPr>
              <w:t>ja</w:t>
            </w:r>
            <w:r w:rsidRPr="0079061A">
              <w:rPr>
                <w:b/>
                <w:spacing w:val="-10"/>
                <w:sz w:val="24"/>
                <w:szCs w:val="24"/>
              </w:rPr>
              <w:t xml:space="preserve"> </w:t>
            </w:r>
            <w:r w:rsidRPr="0079061A">
              <w:rPr>
                <w:b/>
                <w:sz w:val="24"/>
                <w:szCs w:val="24"/>
              </w:rPr>
              <w:t>kuni</w:t>
            </w:r>
            <w:r w:rsidRPr="0079061A">
              <w:rPr>
                <w:b/>
                <w:spacing w:val="-9"/>
                <w:sz w:val="24"/>
                <w:szCs w:val="24"/>
              </w:rPr>
              <w:t xml:space="preserve"> </w:t>
            </w:r>
            <w:r w:rsidRPr="0079061A">
              <w:rPr>
                <w:b/>
                <w:sz w:val="24"/>
                <w:szCs w:val="24"/>
              </w:rPr>
              <w:t>5</w:t>
            </w:r>
            <w:r w:rsidRPr="0079061A">
              <w:rPr>
                <w:b/>
                <w:spacing w:val="-9"/>
                <w:sz w:val="24"/>
                <w:szCs w:val="24"/>
              </w:rPr>
              <w:t xml:space="preserve"> </w:t>
            </w:r>
            <w:r w:rsidRPr="0079061A">
              <w:rPr>
                <w:b/>
                <w:sz w:val="24"/>
                <w:szCs w:val="24"/>
              </w:rPr>
              <w:t xml:space="preserve">m </w:t>
            </w:r>
            <w:r w:rsidRPr="0079061A">
              <w:rPr>
                <w:b/>
                <w:spacing w:val="-4"/>
                <w:sz w:val="24"/>
                <w:szCs w:val="24"/>
              </w:rPr>
              <w:t>kõrge</w:t>
            </w:r>
          </w:p>
        </w:tc>
        <w:tc>
          <w:tcPr>
            <w:tcW w:w="1462" w:type="dxa"/>
          </w:tcPr>
          <w:p w14:paraId="5572836D" w14:textId="77777777" w:rsidR="0014591F" w:rsidRPr="0079061A" w:rsidRDefault="0014591F" w:rsidP="00294F21">
            <w:pPr>
              <w:pStyle w:val="TableParagraph"/>
              <w:spacing w:line="240" w:lineRule="auto"/>
              <w:ind w:left="107" w:right="650"/>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541" w:type="dxa"/>
          </w:tcPr>
          <w:p w14:paraId="2528CEC1" w14:textId="77777777" w:rsidR="0014591F" w:rsidRPr="0079061A" w:rsidRDefault="0014591F" w:rsidP="00294F21">
            <w:pPr>
              <w:pStyle w:val="TableParagraph"/>
              <w:spacing w:line="240" w:lineRule="auto"/>
              <w:ind w:right="649"/>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640" w:type="dxa"/>
          </w:tcPr>
          <w:p w14:paraId="29909A02" w14:textId="77777777" w:rsidR="0014591F" w:rsidRPr="0079061A" w:rsidRDefault="0014591F" w:rsidP="00294F21">
            <w:pPr>
              <w:pStyle w:val="TableParagraph"/>
              <w:spacing w:line="240" w:lineRule="auto"/>
              <w:ind w:left="109" w:right="645"/>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169" w:type="dxa"/>
          </w:tcPr>
          <w:p w14:paraId="2B70F4AD" w14:textId="77777777" w:rsidR="0014591F" w:rsidRPr="0079061A" w:rsidRDefault="0014591F" w:rsidP="00294F21">
            <w:pPr>
              <w:pStyle w:val="TableParagraph"/>
              <w:spacing w:line="240" w:lineRule="auto"/>
              <w:ind w:right="505"/>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585" w:type="dxa"/>
          </w:tcPr>
          <w:p w14:paraId="2767624C"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4432C218" w14:textId="77777777" w:rsidR="0014591F" w:rsidRPr="0079061A" w:rsidRDefault="0014591F" w:rsidP="00294F21">
            <w:pPr>
              <w:pStyle w:val="TableParagraph"/>
              <w:spacing w:line="240" w:lineRule="auto"/>
              <w:ind w:left="113" w:right="440"/>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r>
      <w:tr w:rsidR="0014591F" w:rsidRPr="0079061A" w14:paraId="151DBB55" w14:textId="77777777" w:rsidTr="00A2716B">
        <w:trPr>
          <w:trHeight w:val="841"/>
        </w:trPr>
        <w:tc>
          <w:tcPr>
            <w:tcW w:w="1680" w:type="dxa"/>
            <w:shd w:val="clear" w:color="auto" w:fill="DBE5F1"/>
          </w:tcPr>
          <w:p w14:paraId="2438BA54" w14:textId="77777777" w:rsidR="0014591F" w:rsidRPr="0079061A" w:rsidRDefault="0014591F" w:rsidP="00294F21">
            <w:pPr>
              <w:pStyle w:val="TableParagraph"/>
              <w:spacing w:line="240" w:lineRule="auto"/>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0–60 m</w:t>
            </w:r>
            <w:r w:rsidRPr="0079061A">
              <w:rPr>
                <w:b/>
                <w:sz w:val="24"/>
                <w:szCs w:val="24"/>
                <w:vertAlign w:val="superscript"/>
              </w:rPr>
              <w:t>2</w:t>
            </w:r>
            <w:r w:rsidRPr="0079061A">
              <w:rPr>
                <w:b/>
                <w:sz w:val="24"/>
                <w:szCs w:val="24"/>
              </w:rPr>
              <w:t xml:space="preserve"> ja üle 5 m</w:t>
            </w:r>
          </w:p>
          <w:p w14:paraId="2F50FF0F" w14:textId="77777777" w:rsidR="0014591F" w:rsidRPr="0079061A" w:rsidRDefault="0014591F" w:rsidP="00F92AA0">
            <w:pPr>
              <w:pStyle w:val="TableParagraph"/>
              <w:spacing w:line="240" w:lineRule="auto"/>
              <w:rPr>
                <w:b/>
                <w:sz w:val="24"/>
                <w:szCs w:val="24"/>
                <w:lang w:val="et-EE"/>
              </w:rPr>
            </w:pPr>
            <w:r w:rsidRPr="0079061A">
              <w:rPr>
                <w:b/>
                <w:spacing w:val="-4"/>
                <w:sz w:val="24"/>
                <w:szCs w:val="24"/>
              </w:rPr>
              <w:t>kõrge</w:t>
            </w:r>
          </w:p>
        </w:tc>
        <w:tc>
          <w:tcPr>
            <w:tcW w:w="1462" w:type="dxa"/>
          </w:tcPr>
          <w:p w14:paraId="5155B46C"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Ehitusluba</w:t>
            </w:r>
          </w:p>
        </w:tc>
        <w:tc>
          <w:tcPr>
            <w:tcW w:w="1541" w:type="dxa"/>
          </w:tcPr>
          <w:p w14:paraId="5FF76222" w14:textId="77777777" w:rsidR="0014591F" w:rsidRPr="0079061A" w:rsidRDefault="0014591F" w:rsidP="00294F21">
            <w:pPr>
              <w:pStyle w:val="TableParagraph"/>
              <w:spacing w:line="240" w:lineRule="auto"/>
              <w:ind w:right="649"/>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640" w:type="dxa"/>
          </w:tcPr>
          <w:p w14:paraId="307C9675" w14:textId="77777777" w:rsidR="0014591F" w:rsidRPr="0079061A" w:rsidRDefault="0014591F" w:rsidP="00294F21">
            <w:pPr>
              <w:pStyle w:val="TableParagraph"/>
              <w:spacing w:line="240" w:lineRule="auto"/>
              <w:ind w:left="109" w:right="645"/>
              <w:rPr>
                <w:sz w:val="24"/>
                <w:szCs w:val="24"/>
                <w:lang w:val="et-EE"/>
              </w:rPr>
            </w:pPr>
            <w:r w:rsidRPr="0079061A">
              <w:rPr>
                <w:sz w:val="24"/>
                <w:szCs w:val="24"/>
              </w:rPr>
              <w:t>Ehitusteatis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169" w:type="dxa"/>
          </w:tcPr>
          <w:p w14:paraId="36A4D3C2"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Ehitusluba</w:t>
            </w:r>
          </w:p>
        </w:tc>
        <w:tc>
          <w:tcPr>
            <w:tcW w:w="1585" w:type="dxa"/>
          </w:tcPr>
          <w:p w14:paraId="6C5C775D"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325C2C56" w14:textId="77777777" w:rsidR="0014591F" w:rsidRPr="0079061A" w:rsidRDefault="0014591F" w:rsidP="00F92AA0">
            <w:pPr>
              <w:pStyle w:val="TableParagraph"/>
              <w:spacing w:line="240" w:lineRule="auto"/>
              <w:ind w:left="113"/>
              <w:rPr>
                <w:sz w:val="24"/>
                <w:szCs w:val="24"/>
                <w:lang w:val="et-EE"/>
              </w:rPr>
            </w:pPr>
            <w:r w:rsidRPr="0079061A">
              <w:rPr>
                <w:spacing w:val="-2"/>
                <w:sz w:val="24"/>
                <w:szCs w:val="24"/>
              </w:rPr>
              <w:t>Ehitusluba</w:t>
            </w:r>
          </w:p>
        </w:tc>
      </w:tr>
      <w:tr w:rsidR="0014591F" w:rsidRPr="0079061A" w14:paraId="47EF2244" w14:textId="77777777" w:rsidTr="00A2716B">
        <w:trPr>
          <w:trHeight w:val="560"/>
        </w:trPr>
        <w:tc>
          <w:tcPr>
            <w:tcW w:w="1680" w:type="dxa"/>
            <w:shd w:val="clear" w:color="auto" w:fill="DBE5F1"/>
          </w:tcPr>
          <w:p w14:paraId="30A8686C" w14:textId="77777777" w:rsidR="0014591F" w:rsidRPr="0079061A" w:rsidRDefault="0014591F" w:rsidP="00F92AA0">
            <w:pPr>
              <w:pStyle w:val="TableParagraph"/>
              <w:spacing w:line="240" w:lineRule="auto"/>
              <w:rPr>
                <w:b/>
                <w:sz w:val="24"/>
                <w:szCs w:val="24"/>
                <w:lang w:val="et-EE"/>
              </w:rPr>
            </w:pPr>
            <w:r w:rsidRPr="0079061A">
              <w:rPr>
                <w:b/>
                <w:sz w:val="24"/>
                <w:szCs w:val="24"/>
              </w:rPr>
              <w:t>Ehitisealuse</w:t>
            </w:r>
            <w:r w:rsidRPr="0079061A">
              <w:rPr>
                <w:b/>
                <w:spacing w:val="-3"/>
                <w:sz w:val="24"/>
                <w:szCs w:val="24"/>
              </w:rPr>
              <w:t xml:space="preserve"> </w:t>
            </w:r>
            <w:r w:rsidRPr="0079061A">
              <w:rPr>
                <w:b/>
                <w:spacing w:val="-2"/>
                <w:sz w:val="24"/>
                <w:szCs w:val="24"/>
              </w:rPr>
              <w:t>pinnaga</w:t>
            </w:r>
          </w:p>
          <w:p w14:paraId="47BAC815" w14:textId="77777777" w:rsidR="0014591F" w:rsidRPr="0079061A" w:rsidRDefault="0014591F" w:rsidP="00F92AA0">
            <w:pPr>
              <w:pStyle w:val="TableParagraph"/>
              <w:spacing w:line="240" w:lineRule="auto"/>
              <w:rPr>
                <w:b/>
                <w:sz w:val="24"/>
                <w:szCs w:val="24"/>
                <w:lang w:val="et-EE"/>
              </w:rPr>
            </w:pPr>
            <w:r w:rsidRPr="0079061A">
              <w:rPr>
                <w:b/>
                <w:sz w:val="24"/>
                <w:szCs w:val="24"/>
              </w:rPr>
              <w:t>üle</w:t>
            </w:r>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462" w:type="dxa"/>
          </w:tcPr>
          <w:p w14:paraId="639AA717"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Ehitusluba</w:t>
            </w:r>
          </w:p>
        </w:tc>
        <w:tc>
          <w:tcPr>
            <w:tcW w:w="1541" w:type="dxa"/>
          </w:tcPr>
          <w:p w14:paraId="3F0918EA"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Ehitusteatis ja ehitusprojekt</w:t>
            </w:r>
          </w:p>
        </w:tc>
        <w:tc>
          <w:tcPr>
            <w:tcW w:w="1640" w:type="dxa"/>
          </w:tcPr>
          <w:p w14:paraId="5B0D90A3"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Ehitusluba</w:t>
            </w:r>
          </w:p>
        </w:tc>
        <w:tc>
          <w:tcPr>
            <w:tcW w:w="1169" w:type="dxa"/>
          </w:tcPr>
          <w:p w14:paraId="3272AFEE"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Ehitusluba</w:t>
            </w:r>
          </w:p>
        </w:tc>
        <w:tc>
          <w:tcPr>
            <w:tcW w:w="1585" w:type="dxa"/>
          </w:tcPr>
          <w:p w14:paraId="74D41AD2"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276" w:type="dxa"/>
          </w:tcPr>
          <w:p w14:paraId="0815D092" w14:textId="77777777" w:rsidR="0014591F" w:rsidRPr="0079061A" w:rsidRDefault="0014591F" w:rsidP="00F92AA0">
            <w:pPr>
              <w:pStyle w:val="TableParagraph"/>
              <w:spacing w:line="240" w:lineRule="auto"/>
              <w:ind w:left="113"/>
              <w:rPr>
                <w:sz w:val="24"/>
                <w:szCs w:val="24"/>
                <w:lang w:val="et-EE"/>
              </w:rPr>
            </w:pPr>
            <w:r w:rsidRPr="0079061A">
              <w:rPr>
                <w:spacing w:val="-2"/>
                <w:sz w:val="24"/>
                <w:szCs w:val="24"/>
              </w:rPr>
              <w:t>Ehitusluba</w:t>
            </w:r>
          </w:p>
        </w:tc>
      </w:tr>
    </w:tbl>
    <w:p w14:paraId="3C027181" w14:textId="2DC8C272" w:rsidR="0014591F" w:rsidRDefault="009F64C7" w:rsidP="00F92AA0">
      <w:pPr>
        <w:spacing w:line="240" w:lineRule="auto"/>
        <w:rPr>
          <w:rFonts w:cs="Times New Roman"/>
          <w:szCs w:val="24"/>
        </w:rPr>
      </w:pPr>
      <w:ins w:id="32" w:author="Moonika Kuusk - JUSTDIGI" w:date="2025-03-04T11:13:00Z" w16du:dateUtc="2025-03-04T09:13:00Z">
        <w:r>
          <w:rPr>
            <w:rFonts w:cs="Times New Roman"/>
            <w:szCs w:val="24"/>
          </w:rPr>
          <w:t>“</w:t>
        </w:r>
      </w:ins>
      <w:r w:rsidR="0014591F" w:rsidRPr="0079061A">
        <w:rPr>
          <w:rFonts w:cs="Times New Roman"/>
          <w:szCs w:val="24"/>
        </w:rPr>
        <w:t>;</w:t>
      </w:r>
    </w:p>
    <w:p w14:paraId="4E251035" w14:textId="54BBF269" w:rsidR="00F96A19" w:rsidRPr="0079061A" w:rsidRDefault="00F96A19" w:rsidP="00F92AA0">
      <w:pPr>
        <w:spacing w:line="240" w:lineRule="auto"/>
        <w:rPr>
          <w:rFonts w:cs="Times New Roman"/>
          <w:szCs w:val="24"/>
        </w:rPr>
      </w:pPr>
    </w:p>
    <w:p w14:paraId="44C943CB" w14:textId="77777777" w:rsidR="0014591F" w:rsidRDefault="0014591F" w:rsidP="00F92AA0">
      <w:pPr>
        <w:spacing w:line="240" w:lineRule="auto"/>
        <w:rPr>
          <w:ins w:id="33" w:author="Moonika Kuusk - JUSTDIGI" w:date="2025-03-04T11:17:00Z" w16du:dateUtc="2025-03-04T09:17:00Z"/>
          <w:rFonts w:cs="Times New Roman"/>
          <w:szCs w:val="24"/>
        </w:rPr>
      </w:pPr>
      <w:r w:rsidRPr="0079061A">
        <w:rPr>
          <w:rFonts w:cs="Times New Roman"/>
          <w:b/>
          <w:bCs/>
          <w:szCs w:val="24"/>
        </w:rPr>
        <w:t>4)</w:t>
      </w:r>
      <w:r w:rsidRPr="0079061A">
        <w:rPr>
          <w:rFonts w:cs="Times New Roman"/>
          <w:szCs w:val="24"/>
        </w:rPr>
        <w:t xml:space="preserve"> seadustiku lisa 1 „Tabel ehitusteatise, ehitusprojekti ja ehitusloa kohustuslikkuse kohta“ osa „Rajatis“ allosa „Surveseadmed, gaasi- ja elektripaigaldised“ rida „Elektritootmisrajatis, kuni 100 kW“ muudetakse ja sõnastatakse järgmiselt:</w:t>
      </w:r>
    </w:p>
    <w:p w14:paraId="330F2E02" w14:textId="316A6B4F" w:rsidR="002A376E" w:rsidRPr="0079061A" w:rsidRDefault="002A376E" w:rsidP="00F92AA0">
      <w:pPr>
        <w:spacing w:line="240" w:lineRule="auto"/>
        <w:rPr>
          <w:rFonts w:cs="Times New Roman"/>
          <w:szCs w:val="24"/>
        </w:rPr>
      </w:pPr>
      <w:ins w:id="34" w:author="Moonika Kuusk - JUSTDIGI" w:date="2025-03-04T11:17:00Z" w16du:dateUtc="2025-03-04T09:17:00Z">
        <w:r>
          <w:rPr>
            <w:rFonts w:cs="Times New Roman"/>
            <w:szCs w:val="24"/>
          </w:rPr>
          <w:t>„</w:t>
        </w:r>
      </w:ins>
    </w:p>
    <w:tbl>
      <w:tblPr>
        <w:tblStyle w:val="TableNormal1"/>
        <w:tblW w:w="10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6"/>
        <w:gridCol w:w="1858"/>
        <w:gridCol w:w="1649"/>
        <w:gridCol w:w="1649"/>
        <w:gridCol w:w="1791"/>
        <w:gridCol w:w="1460"/>
      </w:tblGrid>
      <w:tr w:rsidR="0014591F" w:rsidRPr="0079061A" w14:paraId="68AF2454" w14:textId="77777777" w:rsidTr="00A2716B">
        <w:trPr>
          <w:trHeight w:val="621"/>
        </w:trPr>
        <w:tc>
          <w:tcPr>
            <w:tcW w:w="1756" w:type="dxa"/>
            <w:shd w:val="clear" w:color="auto" w:fill="CCC0D9"/>
          </w:tcPr>
          <w:p w14:paraId="783AAC18" w14:textId="6DB4F4A4" w:rsidR="0014591F" w:rsidRPr="0079061A" w:rsidRDefault="0014591F" w:rsidP="00F92AA0">
            <w:pPr>
              <w:pStyle w:val="TableParagraph"/>
              <w:spacing w:line="240" w:lineRule="auto"/>
              <w:ind w:left="107" w:right="676"/>
              <w:rPr>
                <w:b/>
                <w:sz w:val="24"/>
                <w:szCs w:val="24"/>
                <w:lang w:val="et-EE"/>
              </w:rPr>
            </w:pPr>
            <w:r w:rsidRPr="0079061A">
              <w:rPr>
                <w:b/>
                <w:spacing w:val="-2"/>
                <w:sz w:val="24"/>
                <w:szCs w:val="24"/>
              </w:rPr>
              <w:t>Elektri</w:t>
            </w:r>
            <w:r w:rsidR="00F6140B">
              <w:rPr>
                <w:b/>
                <w:spacing w:val="-2"/>
                <w:sz w:val="24"/>
                <w:szCs w:val="24"/>
              </w:rPr>
              <w:t>-</w:t>
            </w:r>
            <w:r w:rsidRPr="0079061A">
              <w:rPr>
                <w:b/>
                <w:spacing w:val="-2"/>
                <w:sz w:val="24"/>
                <w:szCs w:val="24"/>
              </w:rPr>
              <w:t>tootmis</w:t>
            </w:r>
            <w:r w:rsidR="00F6140B">
              <w:rPr>
                <w:b/>
                <w:spacing w:val="-2"/>
                <w:sz w:val="24"/>
                <w:szCs w:val="24"/>
              </w:rPr>
              <w:t>-</w:t>
            </w:r>
            <w:r w:rsidRPr="0079061A">
              <w:rPr>
                <w:b/>
                <w:spacing w:val="-2"/>
                <w:sz w:val="24"/>
                <w:szCs w:val="24"/>
              </w:rPr>
              <w:t xml:space="preserve">rajatis, </w:t>
            </w:r>
            <w:r w:rsidRPr="0079061A">
              <w:rPr>
                <w:b/>
                <w:sz w:val="24"/>
                <w:szCs w:val="24"/>
              </w:rPr>
              <w:t>kuni 100 kW</w:t>
            </w:r>
          </w:p>
        </w:tc>
        <w:tc>
          <w:tcPr>
            <w:tcW w:w="1858" w:type="dxa"/>
          </w:tcPr>
          <w:p w14:paraId="7DE8FD64" w14:textId="77777777" w:rsidR="0014591F" w:rsidRPr="0079061A" w:rsidRDefault="0014591F" w:rsidP="00F92AA0">
            <w:pPr>
              <w:pStyle w:val="TableParagraph"/>
              <w:spacing w:line="240" w:lineRule="auto"/>
              <w:rPr>
                <w:sz w:val="24"/>
                <w:szCs w:val="24"/>
                <w:lang w:val="et-EE"/>
              </w:rPr>
            </w:pPr>
            <w:r w:rsidRPr="0079061A">
              <w:rPr>
                <w:spacing w:val="-2"/>
                <w:sz w:val="24"/>
                <w:szCs w:val="24"/>
              </w:rPr>
              <w:t>Ehitusteatis ja ehitusprojekt</w:t>
            </w:r>
          </w:p>
        </w:tc>
        <w:tc>
          <w:tcPr>
            <w:tcW w:w="1649" w:type="dxa"/>
          </w:tcPr>
          <w:p w14:paraId="6E4DDC16" w14:textId="77777777" w:rsidR="0014591F" w:rsidRPr="0079061A" w:rsidRDefault="0014591F" w:rsidP="00F92AA0">
            <w:pPr>
              <w:pStyle w:val="TableParagraph"/>
              <w:spacing w:line="240" w:lineRule="auto"/>
              <w:ind w:left="108"/>
              <w:rPr>
                <w:sz w:val="24"/>
                <w:szCs w:val="24"/>
                <w:lang w:val="et-EE"/>
              </w:rPr>
            </w:pPr>
            <w:r w:rsidRPr="0079061A">
              <w:rPr>
                <w:spacing w:val="-2"/>
                <w:sz w:val="24"/>
                <w:szCs w:val="24"/>
              </w:rPr>
              <w:t>Ehitusteatis ja ehitusprojekt</w:t>
            </w:r>
          </w:p>
        </w:tc>
        <w:tc>
          <w:tcPr>
            <w:tcW w:w="1649" w:type="dxa"/>
          </w:tcPr>
          <w:p w14:paraId="3C013473"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Ehitusteatis</w:t>
            </w:r>
          </w:p>
        </w:tc>
        <w:tc>
          <w:tcPr>
            <w:tcW w:w="1791" w:type="dxa"/>
          </w:tcPr>
          <w:p w14:paraId="1545EE61"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460" w:type="dxa"/>
          </w:tcPr>
          <w:p w14:paraId="36D6C778" w14:textId="77777777" w:rsidR="0014591F" w:rsidRPr="0079061A" w:rsidRDefault="0014591F" w:rsidP="00F92AA0">
            <w:pPr>
              <w:pStyle w:val="TableParagraph"/>
              <w:spacing w:line="240" w:lineRule="auto"/>
              <w:ind w:left="112"/>
              <w:rPr>
                <w:sz w:val="24"/>
                <w:szCs w:val="24"/>
                <w:lang w:val="et-EE"/>
              </w:rPr>
            </w:pPr>
            <w:r w:rsidRPr="0079061A">
              <w:rPr>
                <w:spacing w:val="-2"/>
                <w:sz w:val="24"/>
                <w:szCs w:val="24"/>
              </w:rPr>
              <w:t>Ehitusteatis</w:t>
            </w:r>
          </w:p>
        </w:tc>
      </w:tr>
    </w:tbl>
    <w:p w14:paraId="22118D46" w14:textId="5F4E1D72" w:rsidR="0014591F" w:rsidRPr="0079061A" w:rsidRDefault="00440B0E" w:rsidP="00F92AA0">
      <w:pPr>
        <w:spacing w:line="240" w:lineRule="auto"/>
        <w:rPr>
          <w:rFonts w:cs="Times New Roman"/>
          <w:szCs w:val="24"/>
        </w:rPr>
      </w:pPr>
      <w:ins w:id="35" w:author="Moonika Kuusk - JUSTDIGI" w:date="2025-03-04T11:18:00Z" w16du:dateUtc="2025-03-04T09:18:00Z">
        <w:r>
          <w:rPr>
            <w:rFonts w:cs="Times New Roman"/>
            <w:szCs w:val="24"/>
          </w:rPr>
          <w:t>“</w:t>
        </w:r>
      </w:ins>
      <w:r w:rsidR="0014591F" w:rsidRPr="0079061A">
        <w:rPr>
          <w:rFonts w:cs="Times New Roman"/>
          <w:szCs w:val="24"/>
        </w:rPr>
        <w:t>;</w:t>
      </w:r>
    </w:p>
    <w:p w14:paraId="16657958" w14:textId="77777777" w:rsidR="0014591F" w:rsidRPr="0079061A" w:rsidRDefault="0014591F" w:rsidP="00F92AA0">
      <w:pPr>
        <w:spacing w:line="240" w:lineRule="auto"/>
        <w:rPr>
          <w:rFonts w:cs="Times New Roman"/>
          <w:szCs w:val="24"/>
        </w:rPr>
      </w:pPr>
    </w:p>
    <w:p w14:paraId="4DECE050" w14:textId="3F876CC1" w:rsidR="0014591F" w:rsidRDefault="0014591F" w:rsidP="00F92AA0">
      <w:pPr>
        <w:spacing w:line="240" w:lineRule="auto"/>
        <w:rPr>
          <w:ins w:id="36" w:author="Moonika Kuusk - JUSTDIGI" w:date="2025-03-04T11:19:00Z" w16du:dateUtc="2025-03-04T09:19:00Z"/>
          <w:rFonts w:cs="Times New Roman"/>
          <w:szCs w:val="24"/>
        </w:rPr>
      </w:pPr>
      <w:r w:rsidRPr="0079061A">
        <w:rPr>
          <w:rFonts w:cs="Times New Roman"/>
          <w:b/>
          <w:bCs/>
          <w:szCs w:val="24"/>
        </w:rPr>
        <w:lastRenderedPageBreak/>
        <w:t>5)</w:t>
      </w:r>
      <w:r w:rsidRPr="0079061A">
        <w:rPr>
          <w:rFonts w:cs="Times New Roman"/>
          <w:szCs w:val="24"/>
        </w:rPr>
        <w:t xml:space="preserve"> seadustiku lisa 2 „Tabel kasutusteatise, ehitusprojekti ja kasutusloa kohustuslikkuse kohta“</w:t>
      </w:r>
      <w:r w:rsidR="009D26F8" w:rsidRPr="0079061A">
        <w:rPr>
          <w:rFonts w:cs="Times New Roman"/>
          <w:szCs w:val="24"/>
        </w:rPr>
        <w:t xml:space="preserve"> </w:t>
      </w:r>
      <w:r w:rsidRPr="0079061A">
        <w:rPr>
          <w:rFonts w:cs="Times New Roman"/>
          <w:szCs w:val="24"/>
        </w:rPr>
        <w:t>osa „Hoone“ muudetakse ja sõnastatakse järgmiselt:</w:t>
      </w:r>
    </w:p>
    <w:p w14:paraId="50760AED" w14:textId="4B860FA5" w:rsidR="009F518B" w:rsidRPr="0079061A" w:rsidRDefault="009F518B" w:rsidP="00F92AA0">
      <w:pPr>
        <w:spacing w:line="240" w:lineRule="auto"/>
        <w:rPr>
          <w:rFonts w:cs="Times New Roman"/>
          <w:szCs w:val="24"/>
        </w:rPr>
      </w:pPr>
      <w:ins w:id="37" w:author="Moonika Kuusk - JUSTDIGI" w:date="2025-03-04T11:19:00Z" w16du:dateUtc="2025-03-04T09:19:00Z">
        <w:r>
          <w:rPr>
            <w:rFonts w:cs="Times New Roman"/>
            <w:szCs w:val="24"/>
          </w:rPr>
          <w:t>„</w:t>
        </w:r>
      </w:ins>
    </w:p>
    <w:tbl>
      <w:tblPr>
        <w:tblStyle w:val="TableNormal1"/>
        <w:tblW w:w="10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9"/>
        <w:gridCol w:w="1364"/>
        <w:gridCol w:w="1462"/>
        <w:gridCol w:w="1594"/>
        <w:gridCol w:w="1234"/>
        <w:gridCol w:w="1375"/>
        <w:gridCol w:w="1410"/>
      </w:tblGrid>
      <w:tr w:rsidR="0014591F" w:rsidRPr="0079061A" w14:paraId="14D77222" w14:textId="77777777" w:rsidTr="00A2716B">
        <w:trPr>
          <w:trHeight w:val="801"/>
        </w:trPr>
        <w:tc>
          <w:tcPr>
            <w:tcW w:w="1729" w:type="dxa"/>
          </w:tcPr>
          <w:p w14:paraId="13663182" w14:textId="758D10DE" w:rsidR="0014591F" w:rsidRPr="0079061A" w:rsidRDefault="0014591F" w:rsidP="00F92AA0">
            <w:pPr>
              <w:pStyle w:val="TableParagraph"/>
              <w:spacing w:line="240" w:lineRule="auto"/>
              <w:ind w:left="1367"/>
              <w:rPr>
                <w:b/>
                <w:sz w:val="24"/>
                <w:szCs w:val="24"/>
                <w:lang w:val="et-EE"/>
              </w:rPr>
            </w:pPr>
            <w:r w:rsidRPr="0079061A">
              <w:rPr>
                <w:b/>
                <w:spacing w:val="-2"/>
                <w:sz w:val="24"/>
                <w:szCs w:val="24"/>
              </w:rPr>
              <w:t>Te</w:t>
            </w:r>
            <w:r w:rsidR="00133A76">
              <w:rPr>
                <w:b/>
                <w:spacing w:val="-2"/>
                <w:sz w:val="24"/>
                <w:szCs w:val="24"/>
              </w:rPr>
              <w:t>-</w:t>
            </w:r>
            <w:r w:rsidRPr="0079061A">
              <w:rPr>
                <w:b/>
                <w:spacing w:val="-2"/>
                <w:sz w:val="24"/>
                <w:szCs w:val="24"/>
              </w:rPr>
              <w:t>ge</w:t>
            </w:r>
            <w:r w:rsidR="00133A76">
              <w:rPr>
                <w:b/>
                <w:spacing w:val="-2"/>
                <w:sz w:val="24"/>
                <w:szCs w:val="24"/>
              </w:rPr>
              <w:t>-</w:t>
            </w:r>
            <w:r w:rsidRPr="0079061A">
              <w:rPr>
                <w:b/>
                <w:spacing w:val="-2"/>
                <w:sz w:val="24"/>
                <w:szCs w:val="24"/>
              </w:rPr>
              <w:t>vus</w:t>
            </w:r>
          </w:p>
          <w:p w14:paraId="528616E7" w14:textId="65CD9DFD" w:rsidR="0014591F" w:rsidRPr="0079061A" w:rsidRDefault="00CB7BF3" w:rsidP="00F92AA0">
            <w:pPr>
              <w:pStyle w:val="TableParagraph"/>
              <w:spacing w:line="240" w:lineRule="auto"/>
              <w:ind w:left="107"/>
              <w:rPr>
                <w:b/>
                <w:sz w:val="24"/>
                <w:szCs w:val="24"/>
                <w:lang w:val="et-EE"/>
              </w:rPr>
            </w:pPr>
            <w:r>
              <w:rPr>
                <w:noProof/>
                <w:sz w:val="24"/>
                <w:szCs w:val="24"/>
                <w14:ligatures w14:val="none"/>
              </w:rPr>
              <mc:AlternateContent>
                <mc:Choice Requires="wpg">
                  <w:drawing>
                    <wp:anchor distT="0" distB="0" distL="0" distR="0" simplePos="0" relativeHeight="251658241" behindDoc="1" locked="0" layoutInCell="1" allowOverlap="1" wp14:anchorId="250A1414" wp14:editId="4B4D0BE1">
                      <wp:simplePos x="0" y="0"/>
                      <wp:positionH relativeFrom="column">
                        <wp:posOffset>-1270</wp:posOffset>
                      </wp:positionH>
                      <wp:positionV relativeFrom="paragraph">
                        <wp:posOffset>-177800</wp:posOffset>
                      </wp:positionV>
                      <wp:extent cx="1600200" cy="506095"/>
                      <wp:effectExtent l="8255" t="3175" r="1270" b="5080"/>
                      <wp:wrapNone/>
                      <wp:docPr id="111213834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506095"/>
                                <a:chOff x="0" y="0"/>
                                <a:chExt cx="16002" cy="5060"/>
                              </a:xfrm>
                            </wpg:grpSpPr>
                            <wps:wsp>
                              <wps:cNvPr id="435795623" name="Graphic 2"/>
                              <wps:cNvSpPr>
                                <a:spLocks/>
                              </wps:cNvSpPr>
                              <wps:spPr bwMode="auto">
                                <a:xfrm>
                                  <a:off x="60" y="45"/>
                                  <a:ext cx="15914" cy="4972"/>
                                </a:xfrm>
                                <a:custGeom>
                                  <a:avLst/>
                                  <a:gdLst>
                                    <a:gd name="T0" fmla="*/ 1591056 w 1591310"/>
                                    <a:gd name="T1" fmla="*/ 0 h 497205"/>
                                    <a:gd name="T2" fmla="*/ 0 w 1591310"/>
                                    <a:gd name="T3" fmla="*/ 0 h 497205"/>
                                    <a:gd name="T4" fmla="*/ 0 w 1591310"/>
                                    <a:gd name="T5" fmla="*/ 496824 h 497205"/>
                                    <a:gd name="T6" fmla="*/ 1591056 w 1591310"/>
                                    <a:gd name="T7" fmla="*/ 496824 h 497205"/>
                                    <a:gd name="T8" fmla="*/ 1591056 w 1591310"/>
                                    <a:gd name="T9" fmla="*/ 0 h 497205"/>
                                  </a:gdLst>
                                  <a:ahLst/>
                                  <a:cxnLst>
                                    <a:cxn ang="0">
                                      <a:pos x="T0" y="T1"/>
                                    </a:cxn>
                                    <a:cxn ang="0">
                                      <a:pos x="T2" y="T3"/>
                                    </a:cxn>
                                    <a:cxn ang="0">
                                      <a:pos x="T4" y="T5"/>
                                    </a:cxn>
                                    <a:cxn ang="0">
                                      <a:pos x="T6" y="T7"/>
                                    </a:cxn>
                                    <a:cxn ang="0">
                                      <a:pos x="T8" y="T9"/>
                                    </a:cxn>
                                  </a:cxnLst>
                                  <a:rect l="0" t="0" r="r" b="b"/>
                                  <a:pathLst>
                                    <a:path w="1591310" h="497205">
                                      <a:moveTo>
                                        <a:pt x="1591056" y="0"/>
                                      </a:moveTo>
                                      <a:lnTo>
                                        <a:pt x="0" y="0"/>
                                      </a:lnTo>
                                      <a:lnTo>
                                        <a:pt x="0" y="496824"/>
                                      </a:lnTo>
                                      <a:lnTo>
                                        <a:pt x="1591056" y="496824"/>
                                      </a:lnTo>
                                      <a:lnTo>
                                        <a:pt x="1591056" y="0"/>
                                      </a:lnTo>
                                      <a:close/>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7107120" name="Graphic 3"/>
                              <wps:cNvSpPr>
                                <a:spLocks/>
                              </wps:cNvSpPr>
                              <wps:spPr bwMode="auto">
                                <a:xfrm>
                                  <a:off x="45" y="45"/>
                                  <a:ext cx="15913" cy="4972"/>
                                </a:xfrm>
                                <a:custGeom>
                                  <a:avLst/>
                                  <a:gdLst>
                                    <a:gd name="T0" fmla="*/ 0 w 1591310"/>
                                    <a:gd name="T1" fmla="*/ 0 h 497205"/>
                                    <a:gd name="T2" fmla="*/ 1591056 w 1591310"/>
                                    <a:gd name="T3" fmla="*/ 496823 h 497205"/>
                                  </a:gdLst>
                                  <a:ahLst/>
                                  <a:cxnLst>
                                    <a:cxn ang="0">
                                      <a:pos x="T0" y="T1"/>
                                    </a:cxn>
                                    <a:cxn ang="0">
                                      <a:pos x="T2" y="T3"/>
                                    </a:cxn>
                                  </a:cxnLst>
                                  <a:rect l="0" t="0" r="r" b="b"/>
                                  <a:pathLst>
                                    <a:path w="1591310" h="497205">
                                      <a:moveTo>
                                        <a:pt x="0" y="0"/>
                                      </a:moveTo>
                                      <a:lnTo>
                                        <a:pt x="1591056" y="49682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group id="Group 5" style="position:absolute;margin-left:-.1pt;margin-top:-14pt;width:126pt;height:39.85pt;z-index:-251658239;mso-wrap-distance-left:0;mso-wrap-distance-right:0" coordsize="16002,5060" o:spid="_x0000_s1026" w14:anchorId="3B16C4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">
                      <v:shape id="Graphic 2" style="position:absolute;left:60;top:45;width:15914;height:4972;visibility:visible;mso-wrap-style:square;v-text-anchor:top" coordsize="1591310,497205" o:spid="_x0000_s1027" fillcolor="#c6d9f1" stroked="f" path="m1591056,l,,,496824r1591056,l15910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">
                        <v:path arrowok="t" o:connecttype="custom" o:connectlocs="15911,0;0,0;0,4968;15911,4968;15911,0" o:connectangles="0,0,0,0,0"/>
                      </v:shape>
                      <v:shape id="Graphic 3" style="position:absolute;left:45;top:45;width:15913;height:4972;visibility:visible;mso-wrap-style:square;v-text-anchor:top" coordsize="1591310,497205" o:spid="_x0000_s1028" filled="f" strokeweight=".72pt" path="m,l1591056,49682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">
                        <v:path arrowok="t" o:connecttype="custom" o:connectlocs="0,0;15910,4968" o:connectangles="0,0"/>
                      </v:shape>
                    </v:group>
                  </w:pict>
                </mc:Fallback>
              </mc:AlternateContent>
            </w:r>
            <w:r w:rsidR="0014591F" w:rsidRPr="0079061A">
              <w:rPr>
                <w:b/>
                <w:spacing w:val="-2"/>
                <w:sz w:val="24"/>
                <w:szCs w:val="24"/>
              </w:rPr>
              <w:t>Hoone</w:t>
            </w:r>
          </w:p>
        </w:tc>
        <w:tc>
          <w:tcPr>
            <w:tcW w:w="1364" w:type="dxa"/>
            <w:shd w:val="clear" w:color="auto" w:fill="C6D9F1"/>
          </w:tcPr>
          <w:p w14:paraId="7D296B1D" w14:textId="77777777" w:rsidR="0014591F" w:rsidRPr="0079061A" w:rsidRDefault="0014591F" w:rsidP="00294F21">
            <w:pPr>
              <w:pStyle w:val="TableParagraph"/>
              <w:spacing w:line="240" w:lineRule="auto"/>
              <w:rPr>
                <w:b/>
                <w:sz w:val="24"/>
                <w:szCs w:val="24"/>
                <w:lang w:val="et-EE"/>
              </w:rPr>
            </w:pPr>
            <w:r w:rsidRPr="0079061A">
              <w:rPr>
                <w:b/>
                <w:spacing w:val="-2"/>
                <w:sz w:val="24"/>
                <w:szCs w:val="24"/>
              </w:rPr>
              <w:t>Püstitamine rajamine</w:t>
            </w:r>
          </w:p>
        </w:tc>
        <w:tc>
          <w:tcPr>
            <w:tcW w:w="1462" w:type="dxa"/>
            <w:shd w:val="clear" w:color="auto" w:fill="C6D9F1"/>
          </w:tcPr>
          <w:p w14:paraId="38FF3783" w14:textId="3863CF6D" w:rsidR="0014591F" w:rsidRPr="0079061A" w:rsidRDefault="0014591F" w:rsidP="00F92AA0">
            <w:pPr>
              <w:pStyle w:val="TableParagraph"/>
              <w:spacing w:line="240" w:lineRule="auto"/>
              <w:ind w:left="107"/>
              <w:rPr>
                <w:b/>
                <w:sz w:val="24"/>
                <w:szCs w:val="24"/>
                <w:lang w:val="et-EE"/>
              </w:rPr>
            </w:pPr>
            <w:r w:rsidRPr="0079061A">
              <w:rPr>
                <w:b/>
                <w:spacing w:val="-2"/>
                <w:sz w:val="24"/>
                <w:szCs w:val="24"/>
              </w:rPr>
              <w:t>Ümber</w:t>
            </w:r>
            <w:r w:rsidR="00133A76">
              <w:rPr>
                <w:b/>
                <w:spacing w:val="-2"/>
                <w:sz w:val="24"/>
                <w:szCs w:val="24"/>
              </w:rPr>
              <w:t>-</w:t>
            </w:r>
            <w:r w:rsidRPr="0079061A">
              <w:rPr>
                <w:b/>
                <w:spacing w:val="-2"/>
                <w:sz w:val="24"/>
                <w:szCs w:val="24"/>
              </w:rPr>
              <w:t>ehitamine, ainult tehno</w:t>
            </w:r>
            <w:r w:rsidR="00133A76">
              <w:rPr>
                <w:b/>
                <w:spacing w:val="-2"/>
                <w:sz w:val="24"/>
                <w:szCs w:val="24"/>
              </w:rPr>
              <w:t>-</w:t>
            </w:r>
            <w:r w:rsidRPr="0079061A">
              <w:rPr>
                <w:b/>
                <w:spacing w:val="-2"/>
                <w:sz w:val="24"/>
                <w:szCs w:val="24"/>
              </w:rPr>
              <w:t>süsteemi osa</w:t>
            </w:r>
          </w:p>
        </w:tc>
        <w:tc>
          <w:tcPr>
            <w:tcW w:w="1594" w:type="dxa"/>
            <w:shd w:val="clear" w:color="auto" w:fill="C6D9F1"/>
          </w:tcPr>
          <w:p w14:paraId="32017FB9" w14:textId="4F54218D" w:rsidR="0014591F" w:rsidRPr="0079061A" w:rsidRDefault="0014591F" w:rsidP="00294F21">
            <w:pPr>
              <w:pStyle w:val="TableParagraph"/>
              <w:spacing w:line="240" w:lineRule="auto"/>
              <w:ind w:left="109" w:right="492"/>
              <w:rPr>
                <w:b/>
                <w:sz w:val="24"/>
                <w:szCs w:val="24"/>
                <w:lang w:val="et-EE"/>
              </w:rPr>
            </w:pPr>
            <w:r w:rsidRPr="0079061A">
              <w:rPr>
                <w:b/>
                <w:spacing w:val="-2"/>
                <w:sz w:val="24"/>
                <w:szCs w:val="24"/>
              </w:rPr>
              <w:t>Ümber</w:t>
            </w:r>
            <w:r w:rsidR="00133A76">
              <w:rPr>
                <w:b/>
                <w:spacing w:val="-2"/>
                <w:sz w:val="24"/>
                <w:szCs w:val="24"/>
              </w:rPr>
              <w:t>-</w:t>
            </w:r>
            <w:r w:rsidRPr="0079061A">
              <w:rPr>
                <w:b/>
                <w:spacing w:val="-2"/>
                <w:sz w:val="24"/>
                <w:szCs w:val="24"/>
              </w:rPr>
              <w:t>ehitami</w:t>
            </w:r>
            <w:r w:rsidR="00133A76">
              <w:rPr>
                <w:b/>
                <w:spacing w:val="-2"/>
                <w:sz w:val="24"/>
                <w:szCs w:val="24"/>
              </w:rPr>
              <w:t>-</w:t>
            </w:r>
            <w:r w:rsidRPr="0079061A">
              <w:rPr>
                <w:b/>
                <w:spacing w:val="-2"/>
                <w:sz w:val="24"/>
                <w:szCs w:val="24"/>
              </w:rPr>
              <w:t>ne või laienda</w:t>
            </w:r>
            <w:r w:rsidR="00133A76">
              <w:rPr>
                <w:b/>
                <w:spacing w:val="-2"/>
                <w:sz w:val="24"/>
                <w:szCs w:val="24"/>
              </w:rPr>
              <w:t>-</w:t>
            </w:r>
            <w:r w:rsidRPr="0079061A">
              <w:rPr>
                <w:b/>
                <w:spacing w:val="-2"/>
                <w:sz w:val="24"/>
                <w:szCs w:val="24"/>
              </w:rPr>
              <w:t xml:space="preserve">mine </w:t>
            </w:r>
            <w:r w:rsidRPr="0079061A">
              <w:rPr>
                <w:b/>
                <w:sz w:val="24"/>
                <w:szCs w:val="24"/>
              </w:rPr>
              <w:t>kuni 33%</w:t>
            </w:r>
          </w:p>
        </w:tc>
        <w:tc>
          <w:tcPr>
            <w:tcW w:w="1234" w:type="dxa"/>
            <w:shd w:val="clear" w:color="auto" w:fill="C6D9F1"/>
          </w:tcPr>
          <w:p w14:paraId="7E8D9B98" w14:textId="5A6B420E" w:rsidR="0014591F" w:rsidRPr="0079061A" w:rsidRDefault="0014591F" w:rsidP="00294F21">
            <w:pPr>
              <w:pStyle w:val="TableParagraph"/>
              <w:spacing w:line="240" w:lineRule="auto"/>
              <w:ind w:left="106" w:right="259"/>
              <w:rPr>
                <w:b/>
                <w:sz w:val="24"/>
                <w:szCs w:val="24"/>
                <w:lang w:val="et-EE"/>
              </w:rPr>
            </w:pPr>
            <w:r w:rsidRPr="0079061A">
              <w:rPr>
                <w:b/>
                <w:spacing w:val="-2"/>
                <w:sz w:val="24"/>
                <w:szCs w:val="24"/>
              </w:rPr>
              <w:t>Laien</w:t>
            </w:r>
            <w:r w:rsidR="00133A76">
              <w:rPr>
                <w:b/>
                <w:spacing w:val="-2"/>
                <w:sz w:val="24"/>
                <w:szCs w:val="24"/>
              </w:rPr>
              <w:t>-</w:t>
            </w:r>
            <w:r w:rsidRPr="0079061A">
              <w:rPr>
                <w:b/>
                <w:spacing w:val="-2"/>
                <w:sz w:val="24"/>
                <w:szCs w:val="24"/>
              </w:rPr>
              <w:t xml:space="preserve">damine </w:t>
            </w:r>
            <w:r w:rsidRPr="0079061A">
              <w:rPr>
                <w:b/>
                <w:sz w:val="24"/>
                <w:szCs w:val="24"/>
              </w:rPr>
              <w:t>üle 33%</w:t>
            </w:r>
          </w:p>
        </w:tc>
        <w:tc>
          <w:tcPr>
            <w:tcW w:w="1375" w:type="dxa"/>
            <w:shd w:val="clear" w:color="auto" w:fill="C6D9F1"/>
          </w:tcPr>
          <w:p w14:paraId="199709B0" w14:textId="14B463AD" w:rsidR="0014591F" w:rsidRPr="0079061A" w:rsidRDefault="0014591F" w:rsidP="00294F21">
            <w:pPr>
              <w:pStyle w:val="TableParagraph"/>
              <w:spacing w:line="240" w:lineRule="auto"/>
              <w:ind w:left="107" w:right="205"/>
              <w:rPr>
                <w:b/>
                <w:sz w:val="24"/>
                <w:szCs w:val="24"/>
                <w:lang w:val="et-EE"/>
              </w:rPr>
            </w:pPr>
            <w:r w:rsidRPr="0079061A">
              <w:rPr>
                <w:b/>
                <w:sz w:val="24"/>
                <w:szCs w:val="24"/>
              </w:rPr>
              <w:t>Osa</w:t>
            </w:r>
            <w:r w:rsidRPr="0079061A">
              <w:rPr>
                <w:b/>
                <w:spacing w:val="-15"/>
                <w:sz w:val="24"/>
                <w:szCs w:val="24"/>
              </w:rPr>
              <w:t xml:space="preserve"> </w:t>
            </w:r>
            <w:r w:rsidRPr="0079061A">
              <w:rPr>
                <w:b/>
                <w:sz w:val="24"/>
                <w:szCs w:val="24"/>
              </w:rPr>
              <w:t>asenda</w:t>
            </w:r>
            <w:r w:rsidR="00133A76">
              <w:rPr>
                <w:b/>
                <w:sz w:val="24"/>
                <w:szCs w:val="24"/>
              </w:rPr>
              <w:t>-</w:t>
            </w:r>
            <w:r w:rsidRPr="0079061A">
              <w:rPr>
                <w:b/>
                <w:sz w:val="24"/>
                <w:szCs w:val="24"/>
              </w:rPr>
              <w:t xml:space="preserve">mine </w:t>
            </w:r>
            <w:r w:rsidRPr="0079061A">
              <w:rPr>
                <w:b/>
                <w:spacing w:val="-2"/>
                <w:sz w:val="24"/>
                <w:szCs w:val="24"/>
              </w:rPr>
              <w:t>sama</w:t>
            </w:r>
            <w:r w:rsidR="00133A76">
              <w:rPr>
                <w:b/>
                <w:spacing w:val="-2"/>
                <w:sz w:val="24"/>
                <w:szCs w:val="24"/>
              </w:rPr>
              <w:t>-</w:t>
            </w:r>
            <w:r w:rsidRPr="0079061A">
              <w:rPr>
                <w:b/>
                <w:spacing w:val="-2"/>
                <w:sz w:val="24"/>
                <w:szCs w:val="24"/>
              </w:rPr>
              <w:t>väärsega</w:t>
            </w:r>
          </w:p>
        </w:tc>
        <w:tc>
          <w:tcPr>
            <w:tcW w:w="1407" w:type="dxa"/>
            <w:shd w:val="clear" w:color="auto" w:fill="C6D9F1"/>
          </w:tcPr>
          <w:p w14:paraId="525B54F7" w14:textId="6760A209" w:rsidR="0014591F" w:rsidRPr="0079061A" w:rsidRDefault="0014591F" w:rsidP="00294F21">
            <w:pPr>
              <w:pStyle w:val="TableParagraph"/>
              <w:spacing w:line="240" w:lineRule="auto"/>
              <w:ind w:left="107"/>
              <w:rPr>
                <w:b/>
                <w:sz w:val="24"/>
                <w:szCs w:val="24"/>
                <w:lang w:val="et-EE"/>
              </w:rPr>
            </w:pPr>
            <w:r w:rsidRPr="0079061A">
              <w:rPr>
                <w:b/>
                <w:spacing w:val="-2"/>
                <w:sz w:val="24"/>
                <w:szCs w:val="24"/>
              </w:rPr>
              <w:t>Kasutus</w:t>
            </w:r>
            <w:r w:rsidR="00133A76">
              <w:rPr>
                <w:b/>
                <w:spacing w:val="-2"/>
                <w:sz w:val="24"/>
                <w:szCs w:val="24"/>
              </w:rPr>
              <w:t>-</w:t>
            </w:r>
            <w:r w:rsidRPr="0079061A">
              <w:rPr>
                <w:b/>
                <w:spacing w:val="-2"/>
                <w:sz w:val="24"/>
                <w:szCs w:val="24"/>
              </w:rPr>
              <w:t>otstarbe muutmine</w:t>
            </w:r>
          </w:p>
        </w:tc>
      </w:tr>
      <w:tr w:rsidR="0014591F" w:rsidRPr="0079061A" w14:paraId="0EB05C59" w14:textId="77777777" w:rsidTr="00A2716B">
        <w:trPr>
          <w:trHeight w:val="405"/>
        </w:trPr>
        <w:tc>
          <w:tcPr>
            <w:tcW w:w="10168" w:type="dxa"/>
            <w:gridSpan w:val="7"/>
            <w:shd w:val="clear" w:color="auto" w:fill="DBE5F1"/>
          </w:tcPr>
          <w:p w14:paraId="28423322" w14:textId="77777777" w:rsidR="0014591F" w:rsidRPr="0079061A" w:rsidRDefault="0014591F" w:rsidP="00F92AA0">
            <w:pPr>
              <w:pStyle w:val="TableParagraph"/>
              <w:spacing w:line="240" w:lineRule="auto"/>
              <w:ind w:left="391"/>
              <w:rPr>
                <w:b/>
                <w:sz w:val="24"/>
                <w:szCs w:val="24"/>
                <w:lang w:val="et-EE"/>
              </w:rPr>
            </w:pPr>
            <w:r w:rsidRPr="0079061A">
              <w:rPr>
                <w:b/>
                <w:sz w:val="24"/>
                <w:szCs w:val="24"/>
              </w:rPr>
              <w:t>Elamu</w:t>
            </w:r>
            <w:r w:rsidRPr="0079061A">
              <w:rPr>
                <w:b/>
                <w:spacing w:val="-5"/>
                <w:sz w:val="24"/>
                <w:szCs w:val="24"/>
              </w:rPr>
              <w:t xml:space="preserve"> </w:t>
            </w:r>
            <w:r w:rsidRPr="0079061A">
              <w:rPr>
                <w:b/>
                <w:sz w:val="24"/>
                <w:szCs w:val="24"/>
              </w:rPr>
              <w:t>ja</w:t>
            </w:r>
            <w:r w:rsidRPr="0079061A">
              <w:rPr>
                <w:b/>
                <w:spacing w:val="-3"/>
                <w:sz w:val="24"/>
                <w:szCs w:val="24"/>
              </w:rPr>
              <w:t xml:space="preserve"> </w:t>
            </w:r>
            <w:r w:rsidRPr="0079061A">
              <w:rPr>
                <w:b/>
                <w:sz w:val="24"/>
                <w:szCs w:val="24"/>
              </w:rPr>
              <w:t>selle</w:t>
            </w:r>
            <w:r w:rsidRPr="0079061A">
              <w:rPr>
                <w:b/>
                <w:spacing w:val="-3"/>
                <w:sz w:val="24"/>
                <w:szCs w:val="24"/>
              </w:rPr>
              <w:t xml:space="preserve"> </w:t>
            </w:r>
            <w:r w:rsidRPr="0079061A">
              <w:rPr>
                <w:b/>
                <w:sz w:val="24"/>
                <w:szCs w:val="24"/>
              </w:rPr>
              <w:t>teenindamiseks</w:t>
            </w:r>
            <w:r w:rsidRPr="0079061A">
              <w:rPr>
                <w:b/>
                <w:spacing w:val="-3"/>
                <w:sz w:val="24"/>
                <w:szCs w:val="24"/>
              </w:rPr>
              <w:t xml:space="preserve"> </w:t>
            </w:r>
            <w:r w:rsidRPr="0079061A">
              <w:rPr>
                <w:b/>
                <w:sz w:val="24"/>
                <w:szCs w:val="24"/>
              </w:rPr>
              <w:t>vajalik</w:t>
            </w:r>
            <w:r w:rsidRPr="0079061A">
              <w:rPr>
                <w:b/>
                <w:spacing w:val="-2"/>
                <w:sz w:val="24"/>
                <w:szCs w:val="24"/>
              </w:rPr>
              <w:t xml:space="preserve"> hoone</w:t>
            </w:r>
          </w:p>
        </w:tc>
      </w:tr>
      <w:tr w:rsidR="0014591F" w:rsidRPr="0079061A" w14:paraId="6CE505D6" w14:textId="77777777" w:rsidTr="00A2716B">
        <w:trPr>
          <w:trHeight w:val="848"/>
        </w:trPr>
        <w:tc>
          <w:tcPr>
            <w:tcW w:w="1729" w:type="dxa"/>
            <w:shd w:val="clear" w:color="auto" w:fill="DBE5F1"/>
          </w:tcPr>
          <w:p w14:paraId="1ED37044" w14:textId="77777777" w:rsidR="0014591F" w:rsidRPr="0079061A" w:rsidRDefault="0014591F" w:rsidP="00F92AA0">
            <w:pPr>
              <w:pStyle w:val="TableParagraph"/>
              <w:spacing w:line="240" w:lineRule="auto"/>
              <w:ind w:left="107" w:right="278"/>
              <w:jc w:val="both"/>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0–20 m</w:t>
            </w:r>
            <w:r w:rsidRPr="0079061A">
              <w:rPr>
                <w:b/>
                <w:sz w:val="24"/>
                <w:szCs w:val="24"/>
                <w:vertAlign w:val="superscript"/>
              </w:rPr>
              <w:t>2</w:t>
            </w:r>
            <w:r w:rsidRPr="0079061A">
              <w:rPr>
                <w:b/>
                <w:sz w:val="24"/>
                <w:szCs w:val="24"/>
              </w:rPr>
              <w:t xml:space="preserve"> ja kuni 5 m </w:t>
            </w:r>
            <w:r w:rsidRPr="0079061A">
              <w:rPr>
                <w:b/>
                <w:spacing w:val="-4"/>
                <w:sz w:val="24"/>
                <w:szCs w:val="24"/>
              </w:rPr>
              <w:t>kõrge</w:t>
            </w:r>
          </w:p>
        </w:tc>
        <w:tc>
          <w:tcPr>
            <w:tcW w:w="1364" w:type="dxa"/>
          </w:tcPr>
          <w:p w14:paraId="3086A171"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c>
          <w:tcPr>
            <w:tcW w:w="1462" w:type="dxa"/>
          </w:tcPr>
          <w:p w14:paraId="37EC437E"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594" w:type="dxa"/>
          </w:tcPr>
          <w:p w14:paraId="7DE611A3"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Puudub</w:t>
            </w:r>
          </w:p>
        </w:tc>
        <w:tc>
          <w:tcPr>
            <w:tcW w:w="1234" w:type="dxa"/>
          </w:tcPr>
          <w:p w14:paraId="7E3F8463"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Puudub</w:t>
            </w:r>
          </w:p>
        </w:tc>
        <w:tc>
          <w:tcPr>
            <w:tcW w:w="1375" w:type="dxa"/>
          </w:tcPr>
          <w:p w14:paraId="65C6B2A3"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12C00DFB"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r>
      <w:tr w:rsidR="0014591F" w:rsidRPr="0079061A" w14:paraId="470F2472" w14:textId="77777777" w:rsidTr="00A2716B">
        <w:trPr>
          <w:trHeight w:val="848"/>
        </w:trPr>
        <w:tc>
          <w:tcPr>
            <w:tcW w:w="1729" w:type="dxa"/>
            <w:shd w:val="clear" w:color="auto" w:fill="DBE5F1"/>
          </w:tcPr>
          <w:p w14:paraId="291DD0AA" w14:textId="77777777" w:rsidR="0014591F" w:rsidRPr="0079061A" w:rsidRDefault="0014591F" w:rsidP="00294F21">
            <w:pPr>
              <w:pStyle w:val="TableParagraph"/>
              <w:spacing w:line="240" w:lineRule="auto"/>
              <w:ind w:left="107" w:right="225"/>
              <w:rPr>
                <w:b/>
                <w:sz w:val="24"/>
                <w:szCs w:val="24"/>
                <w:lang w:val="et-EE"/>
              </w:rPr>
            </w:pPr>
            <w:r w:rsidRPr="0079061A">
              <w:rPr>
                <w:b/>
                <w:sz w:val="24"/>
                <w:szCs w:val="24"/>
              </w:rPr>
              <w:t>Ehitisealuse pinnaga 20–60</w:t>
            </w:r>
            <w:r w:rsidRPr="0079061A">
              <w:rPr>
                <w:b/>
                <w:spacing w:val="-1"/>
                <w:sz w:val="24"/>
                <w:szCs w:val="24"/>
              </w:rPr>
              <w:t xml:space="preserve"> </w:t>
            </w:r>
            <w:r w:rsidRPr="0079061A">
              <w:rPr>
                <w:b/>
                <w:sz w:val="24"/>
                <w:szCs w:val="24"/>
              </w:rPr>
              <w:t>m</w:t>
            </w:r>
            <w:r w:rsidRPr="0079061A">
              <w:rPr>
                <w:b/>
                <w:sz w:val="24"/>
                <w:szCs w:val="24"/>
                <w:vertAlign w:val="superscript"/>
              </w:rPr>
              <w:t>2</w:t>
            </w:r>
            <w:r w:rsidRPr="0079061A">
              <w:rPr>
                <w:b/>
                <w:sz w:val="24"/>
                <w:szCs w:val="24"/>
              </w:rPr>
              <w:t xml:space="preserve"> ja</w:t>
            </w:r>
            <w:r w:rsidRPr="0079061A">
              <w:rPr>
                <w:b/>
                <w:spacing w:val="-1"/>
                <w:sz w:val="24"/>
                <w:szCs w:val="24"/>
              </w:rPr>
              <w:t xml:space="preserve"> </w:t>
            </w:r>
            <w:r w:rsidRPr="0079061A">
              <w:rPr>
                <w:b/>
                <w:sz w:val="24"/>
                <w:szCs w:val="24"/>
              </w:rPr>
              <w:t>kuni</w:t>
            </w:r>
            <w:r w:rsidRPr="0079061A">
              <w:rPr>
                <w:b/>
                <w:spacing w:val="-1"/>
                <w:sz w:val="24"/>
                <w:szCs w:val="24"/>
              </w:rPr>
              <w:t xml:space="preserve"> </w:t>
            </w:r>
            <w:r w:rsidRPr="0079061A">
              <w:rPr>
                <w:b/>
                <w:sz w:val="24"/>
                <w:szCs w:val="24"/>
              </w:rPr>
              <w:t>5</w:t>
            </w:r>
            <w:r w:rsidRPr="0079061A">
              <w:rPr>
                <w:b/>
                <w:spacing w:val="-1"/>
                <w:sz w:val="24"/>
                <w:szCs w:val="24"/>
              </w:rPr>
              <w:t xml:space="preserve"> </w:t>
            </w:r>
            <w:r w:rsidRPr="0079061A">
              <w:rPr>
                <w:b/>
                <w:spacing w:val="-10"/>
                <w:sz w:val="24"/>
                <w:szCs w:val="24"/>
              </w:rPr>
              <w:t>m</w:t>
            </w:r>
          </w:p>
          <w:p w14:paraId="77DACF37" w14:textId="77777777" w:rsidR="0014591F" w:rsidRPr="0079061A" w:rsidRDefault="0014591F" w:rsidP="00F92AA0">
            <w:pPr>
              <w:pStyle w:val="TableParagraph"/>
              <w:spacing w:line="240" w:lineRule="auto"/>
              <w:ind w:left="107"/>
              <w:rPr>
                <w:b/>
                <w:sz w:val="24"/>
                <w:szCs w:val="24"/>
                <w:lang w:val="et-EE"/>
              </w:rPr>
            </w:pPr>
            <w:r w:rsidRPr="0079061A">
              <w:rPr>
                <w:b/>
                <w:spacing w:val="-4"/>
                <w:sz w:val="24"/>
                <w:szCs w:val="24"/>
              </w:rPr>
              <w:t>kõrge</w:t>
            </w:r>
          </w:p>
        </w:tc>
        <w:tc>
          <w:tcPr>
            <w:tcW w:w="1364" w:type="dxa"/>
          </w:tcPr>
          <w:p w14:paraId="204C596F"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Kasutusteatis</w:t>
            </w:r>
          </w:p>
        </w:tc>
        <w:tc>
          <w:tcPr>
            <w:tcW w:w="1462" w:type="dxa"/>
          </w:tcPr>
          <w:p w14:paraId="2C0FB2E5"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c>
          <w:tcPr>
            <w:tcW w:w="1594" w:type="dxa"/>
          </w:tcPr>
          <w:p w14:paraId="714EBE2D"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Kasutusteatis</w:t>
            </w:r>
          </w:p>
        </w:tc>
        <w:tc>
          <w:tcPr>
            <w:tcW w:w="1234" w:type="dxa"/>
          </w:tcPr>
          <w:p w14:paraId="74E2AD05"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Kasutusteatis</w:t>
            </w:r>
          </w:p>
        </w:tc>
        <w:tc>
          <w:tcPr>
            <w:tcW w:w="1375" w:type="dxa"/>
          </w:tcPr>
          <w:p w14:paraId="37148F94"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2AD4F6DC"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r>
      <w:tr w:rsidR="0014591F" w:rsidRPr="0079061A" w14:paraId="362A347B" w14:textId="77777777" w:rsidTr="00A2716B">
        <w:trPr>
          <w:trHeight w:val="848"/>
        </w:trPr>
        <w:tc>
          <w:tcPr>
            <w:tcW w:w="1729" w:type="dxa"/>
            <w:shd w:val="clear" w:color="auto" w:fill="DBE5F1"/>
          </w:tcPr>
          <w:p w14:paraId="2AF6110B" w14:textId="77777777" w:rsidR="0014591F" w:rsidRPr="0079061A" w:rsidRDefault="0014591F" w:rsidP="00F92AA0">
            <w:pPr>
              <w:pStyle w:val="TableParagraph"/>
              <w:spacing w:line="240" w:lineRule="auto"/>
              <w:ind w:left="107"/>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0–60 m</w:t>
            </w:r>
            <w:r w:rsidRPr="0079061A">
              <w:rPr>
                <w:b/>
                <w:sz w:val="24"/>
                <w:szCs w:val="24"/>
                <w:vertAlign w:val="superscript"/>
              </w:rPr>
              <w:t>2</w:t>
            </w:r>
            <w:r w:rsidRPr="0079061A">
              <w:rPr>
                <w:b/>
                <w:sz w:val="24"/>
                <w:szCs w:val="24"/>
              </w:rPr>
              <w:t xml:space="preserve"> ja üle 5 m </w:t>
            </w:r>
            <w:r w:rsidRPr="0079061A">
              <w:rPr>
                <w:b/>
                <w:spacing w:val="-4"/>
                <w:sz w:val="24"/>
                <w:szCs w:val="24"/>
              </w:rPr>
              <w:t>kõrge</w:t>
            </w:r>
          </w:p>
        </w:tc>
        <w:tc>
          <w:tcPr>
            <w:tcW w:w="1364" w:type="dxa"/>
          </w:tcPr>
          <w:p w14:paraId="3CF88E7D"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Kasutusluba</w:t>
            </w:r>
          </w:p>
        </w:tc>
        <w:tc>
          <w:tcPr>
            <w:tcW w:w="1462" w:type="dxa"/>
          </w:tcPr>
          <w:p w14:paraId="267F33CB" w14:textId="77777777" w:rsidR="0014591F" w:rsidRPr="0079061A" w:rsidRDefault="0014591F" w:rsidP="00294F21">
            <w:pPr>
              <w:pStyle w:val="TableParagraph"/>
              <w:spacing w:line="240" w:lineRule="auto"/>
              <w:ind w:left="107" w:right="492"/>
              <w:rPr>
                <w:sz w:val="24"/>
                <w:szCs w:val="24"/>
                <w:lang w:val="et-EE"/>
              </w:rPr>
            </w:pPr>
            <w:r w:rsidRPr="0079061A">
              <w:rPr>
                <w:sz w:val="24"/>
                <w:szCs w:val="24"/>
              </w:rPr>
              <w:t>Kasutusteatis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594" w:type="dxa"/>
          </w:tcPr>
          <w:p w14:paraId="78F2B92D" w14:textId="77777777" w:rsidR="0014591F" w:rsidRPr="0079061A" w:rsidRDefault="0014591F" w:rsidP="00294F21">
            <w:pPr>
              <w:pStyle w:val="TableParagraph"/>
              <w:spacing w:line="240" w:lineRule="auto"/>
              <w:ind w:left="109" w:right="492"/>
              <w:rPr>
                <w:sz w:val="24"/>
                <w:szCs w:val="24"/>
                <w:lang w:val="et-EE"/>
              </w:rPr>
            </w:pPr>
            <w:r w:rsidRPr="0079061A">
              <w:rPr>
                <w:sz w:val="24"/>
                <w:szCs w:val="24"/>
              </w:rPr>
              <w:t>Kasutusteatis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234" w:type="dxa"/>
          </w:tcPr>
          <w:p w14:paraId="12B6E9AA"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Kasutusluba</w:t>
            </w:r>
          </w:p>
        </w:tc>
        <w:tc>
          <w:tcPr>
            <w:tcW w:w="1375" w:type="dxa"/>
          </w:tcPr>
          <w:p w14:paraId="0E2ECB0B"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343025E3"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r>
      <w:tr w:rsidR="0014591F" w:rsidRPr="0079061A" w14:paraId="2CE8FC0B" w14:textId="77777777" w:rsidTr="00A2716B">
        <w:trPr>
          <w:trHeight w:val="565"/>
        </w:trPr>
        <w:tc>
          <w:tcPr>
            <w:tcW w:w="1729" w:type="dxa"/>
            <w:shd w:val="clear" w:color="auto" w:fill="DBE5F1"/>
          </w:tcPr>
          <w:p w14:paraId="0C2C234F" w14:textId="77777777" w:rsidR="0014591F" w:rsidRPr="0079061A" w:rsidRDefault="0014591F" w:rsidP="00F92AA0">
            <w:pPr>
              <w:pStyle w:val="TableParagraph"/>
              <w:spacing w:line="240" w:lineRule="auto"/>
              <w:ind w:left="107"/>
              <w:rPr>
                <w:b/>
                <w:sz w:val="24"/>
                <w:szCs w:val="24"/>
                <w:lang w:val="et-EE"/>
              </w:rPr>
            </w:pPr>
            <w:r w:rsidRPr="0079061A">
              <w:rPr>
                <w:b/>
                <w:sz w:val="24"/>
                <w:szCs w:val="24"/>
              </w:rPr>
              <w:t>Ehitisealuse</w:t>
            </w:r>
            <w:r w:rsidRPr="0079061A">
              <w:rPr>
                <w:b/>
                <w:spacing w:val="-3"/>
                <w:sz w:val="24"/>
                <w:szCs w:val="24"/>
              </w:rPr>
              <w:t xml:space="preserve"> </w:t>
            </w:r>
            <w:r w:rsidRPr="0079061A">
              <w:rPr>
                <w:b/>
                <w:spacing w:val="-2"/>
                <w:sz w:val="24"/>
                <w:szCs w:val="24"/>
              </w:rPr>
              <w:t>pinnaga</w:t>
            </w:r>
          </w:p>
          <w:p w14:paraId="14535243" w14:textId="77777777" w:rsidR="0014591F" w:rsidRPr="0079061A" w:rsidRDefault="0014591F" w:rsidP="00F92AA0">
            <w:pPr>
              <w:pStyle w:val="TableParagraph"/>
              <w:spacing w:line="240" w:lineRule="auto"/>
              <w:ind w:left="107"/>
              <w:rPr>
                <w:b/>
                <w:sz w:val="24"/>
                <w:szCs w:val="24"/>
                <w:lang w:val="et-EE"/>
              </w:rPr>
            </w:pPr>
            <w:r w:rsidRPr="0079061A">
              <w:rPr>
                <w:b/>
                <w:sz w:val="24"/>
                <w:szCs w:val="24"/>
              </w:rPr>
              <w:t>üle</w:t>
            </w:r>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364" w:type="dxa"/>
          </w:tcPr>
          <w:p w14:paraId="5B878F88"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Kasutusluba</w:t>
            </w:r>
          </w:p>
        </w:tc>
        <w:tc>
          <w:tcPr>
            <w:tcW w:w="1462" w:type="dxa"/>
          </w:tcPr>
          <w:p w14:paraId="7A9A4146" w14:textId="77777777" w:rsidR="0014591F" w:rsidRPr="0079061A" w:rsidRDefault="0014591F" w:rsidP="00F92AA0">
            <w:pPr>
              <w:pStyle w:val="TableParagraph"/>
              <w:spacing w:line="240" w:lineRule="auto"/>
              <w:ind w:left="107"/>
              <w:rPr>
                <w:sz w:val="24"/>
                <w:szCs w:val="24"/>
                <w:lang w:val="et-EE"/>
              </w:rPr>
            </w:pPr>
            <w:r w:rsidRPr="0079061A">
              <w:rPr>
                <w:sz w:val="24"/>
                <w:szCs w:val="24"/>
              </w:rPr>
              <w:t>Kasutusteatis</w:t>
            </w:r>
            <w:r w:rsidRPr="0079061A">
              <w:rPr>
                <w:spacing w:val="-4"/>
                <w:sz w:val="24"/>
                <w:szCs w:val="24"/>
              </w:rPr>
              <w:t xml:space="preserve"> </w:t>
            </w:r>
            <w:r w:rsidRPr="0079061A">
              <w:rPr>
                <w:spacing w:val="-5"/>
                <w:sz w:val="24"/>
                <w:szCs w:val="24"/>
              </w:rPr>
              <w:t>ja</w:t>
            </w:r>
          </w:p>
          <w:p w14:paraId="0AC717B7"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ehitusprojekt</w:t>
            </w:r>
          </w:p>
        </w:tc>
        <w:tc>
          <w:tcPr>
            <w:tcW w:w="1594" w:type="dxa"/>
          </w:tcPr>
          <w:p w14:paraId="12E56F92" w14:textId="77777777" w:rsidR="0014591F" w:rsidRPr="0079061A" w:rsidRDefault="0014591F" w:rsidP="00F92AA0">
            <w:pPr>
              <w:pStyle w:val="TableParagraph"/>
              <w:spacing w:line="240" w:lineRule="auto"/>
              <w:ind w:left="109"/>
              <w:rPr>
                <w:sz w:val="24"/>
                <w:szCs w:val="24"/>
                <w:lang w:val="et-EE"/>
              </w:rPr>
            </w:pPr>
            <w:r w:rsidRPr="0079061A">
              <w:rPr>
                <w:sz w:val="24"/>
                <w:szCs w:val="24"/>
              </w:rPr>
              <w:t>Kasutusteatis</w:t>
            </w:r>
            <w:r w:rsidRPr="0079061A">
              <w:rPr>
                <w:spacing w:val="-4"/>
                <w:sz w:val="24"/>
                <w:szCs w:val="24"/>
              </w:rPr>
              <w:t xml:space="preserve"> </w:t>
            </w:r>
            <w:r w:rsidRPr="0079061A">
              <w:rPr>
                <w:spacing w:val="-5"/>
                <w:sz w:val="24"/>
                <w:szCs w:val="24"/>
              </w:rPr>
              <w:t>ja</w:t>
            </w:r>
          </w:p>
          <w:p w14:paraId="06F5EE56"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ehitusprojekt</w:t>
            </w:r>
          </w:p>
        </w:tc>
        <w:tc>
          <w:tcPr>
            <w:tcW w:w="1234" w:type="dxa"/>
          </w:tcPr>
          <w:p w14:paraId="23C518DC"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Kasutusluba</w:t>
            </w:r>
          </w:p>
        </w:tc>
        <w:tc>
          <w:tcPr>
            <w:tcW w:w="1375" w:type="dxa"/>
          </w:tcPr>
          <w:p w14:paraId="5B576B90"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43C663A1"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r>
      <w:tr w:rsidR="0014591F" w:rsidRPr="0079061A" w14:paraId="5DE63231" w14:textId="77777777" w:rsidTr="00A2716B">
        <w:trPr>
          <w:trHeight w:val="408"/>
        </w:trPr>
        <w:tc>
          <w:tcPr>
            <w:tcW w:w="10168" w:type="dxa"/>
            <w:gridSpan w:val="7"/>
            <w:shd w:val="clear" w:color="auto" w:fill="DBE5F1"/>
          </w:tcPr>
          <w:p w14:paraId="011A02B3" w14:textId="77777777" w:rsidR="0014591F" w:rsidRPr="0079061A" w:rsidRDefault="0014591F" w:rsidP="00F92AA0">
            <w:pPr>
              <w:pStyle w:val="TableParagraph"/>
              <w:spacing w:line="240" w:lineRule="auto"/>
              <w:ind w:left="391"/>
              <w:rPr>
                <w:b/>
                <w:sz w:val="24"/>
                <w:szCs w:val="24"/>
                <w:lang w:val="et-EE"/>
              </w:rPr>
            </w:pPr>
            <w:r w:rsidRPr="0079061A">
              <w:rPr>
                <w:b/>
                <w:spacing w:val="-2"/>
                <w:sz w:val="24"/>
                <w:szCs w:val="24"/>
              </w:rPr>
              <w:t>Mitteelamu</w:t>
            </w:r>
          </w:p>
        </w:tc>
      </w:tr>
      <w:tr w:rsidR="0014591F" w:rsidRPr="0079061A" w14:paraId="379725CD" w14:textId="77777777" w:rsidTr="00A2716B">
        <w:trPr>
          <w:trHeight w:val="848"/>
        </w:trPr>
        <w:tc>
          <w:tcPr>
            <w:tcW w:w="1729" w:type="dxa"/>
            <w:shd w:val="clear" w:color="auto" w:fill="DBE5F1"/>
          </w:tcPr>
          <w:p w14:paraId="63205F3C" w14:textId="77777777" w:rsidR="0014591F" w:rsidRPr="0079061A" w:rsidRDefault="0014591F" w:rsidP="00294F21">
            <w:pPr>
              <w:pStyle w:val="TableParagraph"/>
              <w:spacing w:line="240" w:lineRule="auto"/>
              <w:ind w:left="107"/>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0–20 m</w:t>
            </w:r>
            <w:r w:rsidRPr="0079061A">
              <w:rPr>
                <w:b/>
                <w:sz w:val="24"/>
                <w:szCs w:val="24"/>
                <w:vertAlign w:val="superscript"/>
              </w:rPr>
              <w:t>2</w:t>
            </w:r>
            <w:r w:rsidRPr="0079061A">
              <w:rPr>
                <w:b/>
                <w:sz w:val="24"/>
                <w:szCs w:val="24"/>
              </w:rPr>
              <w:t xml:space="preserve"> ja kuni 5 m</w:t>
            </w:r>
          </w:p>
          <w:p w14:paraId="6BF27981" w14:textId="77777777" w:rsidR="0014591F" w:rsidRPr="0079061A" w:rsidRDefault="0014591F" w:rsidP="00F92AA0">
            <w:pPr>
              <w:pStyle w:val="TableParagraph"/>
              <w:spacing w:line="240" w:lineRule="auto"/>
              <w:ind w:left="107"/>
              <w:rPr>
                <w:b/>
                <w:sz w:val="24"/>
                <w:szCs w:val="24"/>
                <w:lang w:val="et-EE"/>
              </w:rPr>
            </w:pPr>
            <w:r w:rsidRPr="0079061A">
              <w:rPr>
                <w:b/>
                <w:spacing w:val="-4"/>
                <w:sz w:val="24"/>
                <w:szCs w:val="24"/>
              </w:rPr>
              <w:t>kõrge</w:t>
            </w:r>
          </w:p>
        </w:tc>
        <w:tc>
          <w:tcPr>
            <w:tcW w:w="1364" w:type="dxa"/>
          </w:tcPr>
          <w:p w14:paraId="502C3B9B"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Kasutusteatis</w:t>
            </w:r>
          </w:p>
        </w:tc>
        <w:tc>
          <w:tcPr>
            <w:tcW w:w="1462" w:type="dxa"/>
          </w:tcPr>
          <w:p w14:paraId="4BF778F5"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594" w:type="dxa"/>
          </w:tcPr>
          <w:p w14:paraId="6FE82C10"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Puudub</w:t>
            </w:r>
          </w:p>
        </w:tc>
        <w:tc>
          <w:tcPr>
            <w:tcW w:w="1234" w:type="dxa"/>
          </w:tcPr>
          <w:p w14:paraId="38EF5295"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Puudub</w:t>
            </w:r>
          </w:p>
        </w:tc>
        <w:tc>
          <w:tcPr>
            <w:tcW w:w="1375" w:type="dxa"/>
          </w:tcPr>
          <w:p w14:paraId="503FDFD7"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3D7B2069"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r>
      <w:tr w:rsidR="0014591F" w:rsidRPr="0079061A" w14:paraId="33ED5386" w14:textId="77777777" w:rsidTr="00A2716B">
        <w:trPr>
          <w:trHeight w:val="848"/>
        </w:trPr>
        <w:tc>
          <w:tcPr>
            <w:tcW w:w="1729" w:type="dxa"/>
            <w:shd w:val="clear" w:color="auto" w:fill="DBE5F1"/>
          </w:tcPr>
          <w:p w14:paraId="3C91F227" w14:textId="77777777" w:rsidR="0014591F" w:rsidRPr="0079061A" w:rsidRDefault="0014591F" w:rsidP="00F92AA0">
            <w:pPr>
              <w:pStyle w:val="TableParagraph"/>
              <w:spacing w:line="240" w:lineRule="auto"/>
              <w:ind w:left="107" w:right="227"/>
              <w:jc w:val="both"/>
              <w:rPr>
                <w:b/>
                <w:sz w:val="24"/>
                <w:szCs w:val="24"/>
                <w:lang w:val="et-EE"/>
              </w:rPr>
            </w:pPr>
            <w:r w:rsidRPr="0079061A">
              <w:rPr>
                <w:b/>
                <w:sz w:val="24"/>
                <w:szCs w:val="24"/>
              </w:rPr>
              <w:t>Ehitisealuse pinnaga 20–60</w:t>
            </w:r>
            <w:r w:rsidRPr="0079061A">
              <w:rPr>
                <w:b/>
                <w:spacing w:val="-8"/>
                <w:sz w:val="24"/>
                <w:szCs w:val="24"/>
              </w:rPr>
              <w:t xml:space="preserve"> </w:t>
            </w:r>
            <w:r w:rsidRPr="0079061A">
              <w:rPr>
                <w:b/>
                <w:sz w:val="24"/>
                <w:szCs w:val="24"/>
              </w:rPr>
              <w:t>m</w:t>
            </w:r>
            <w:r w:rsidRPr="0079061A">
              <w:rPr>
                <w:b/>
                <w:sz w:val="24"/>
                <w:szCs w:val="24"/>
                <w:vertAlign w:val="superscript"/>
              </w:rPr>
              <w:t>2</w:t>
            </w:r>
            <w:r w:rsidRPr="0079061A">
              <w:rPr>
                <w:b/>
                <w:spacing w:val="-7"/>
                <w:sz w:val="24"/>
                <w:szCs w:val="24"/>
              </w:rPr>
              <w:t xml:space="preserve"> </w:t>
            </w:r>
            <w:r w:rsidRPr="0079061A">
              <w:rPr>
                <w:b/>
                <w:sz w:val="24"/>
                <w:szCs w:val="24"/>
              </w:rPr>
              <w:t>ja</w:t>
            </w:r>
            <w:r w:rsidRPr="0079061A">
              <w:rPr>
                <w:b/>
                <w:spacing w:val="-8"/>
                <w:sz w:val="24"/>
                <w:szCs w:val="24"/>
              </w:rPr>
              <w:t xml:space="preserve"> </w:t>
            </w:r>
            <w:r w:rsidRPr="0079061A">
              <w:rPr>
                <w:b/>
                <w:sz w:val="24"/>
                <w:szCs w:val="24"/>
              </w:rPr>
              <w:t>kuni</w:t>
            </w:r>
            <w:r w:rsidRPr="0079061A">
              <w:rPr>
                <w:b/>
                <w:spacing w:val="-8"/>
                <w:sz w:val="24"/>
                <w:szCs w:val="24"/>
              </w:rPr>
              <w:t xml:space="preserve"> </w:t>
            </w:r>
            <w:r w:rsidRPr="0079061A">
              <w:rPr>
                <w:b/>
                <w:sz w:val="24"/>
                <w:szCs w:val="24"/>
              </w:rPr>
              <w:t>5</w:t>
            </w:r>
            <w:r w:rsidRPr="0079061A">
              <w:rPr>
                <w:b/>
                <w:spacing w:val="-8"/>
                <w:sz w:val="24"/>
                <w:szCs w:val="24"/>
              </w:rPr>
              <w:t xml:space="preserve"> </w:t>
            </w:r>
            <w:r w:rsidRPr="0079061A">
              <w:rPr>
                <w:b/>
                <w:sz w:val="24"/>
                <w:szCs w:val="24"/>
              </w:rPr>
              <w:t xml:space="preserve">m </w:t>
            </w:r>
            <w:r w:rsidRPr="0079061A">
              <w:rPr>
                <w:b/>
                <w:spacing w:val="-4"/>
                <w:sz w:val="24"/>
                <w:szCs w:val="24"/>
              </w:rPr>
              <w:t>kõrge</w:t>
            </w:r>
          </w:p>
        </w:tc>
        <w:tc>
          <w:tcPr>
            <w:tcW w:w="1364" w:type="dxa"/>
          </w:tcPr>
          <w:p w14:paraId="4603A35A"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Kasutusteatis</w:t>
            </w:r>
          </w:p>
        </w:tc>
        <w:tc>
          <w:tcPr>
            <w:tcW w:w="1462" w:type="dxa"/>
          </w:tcPr>
          <w:p w14:paraId="149E7DBA"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c>
          <w:tcPr>
            <w:tcW w:w="1594" w:type="dxa"/>
          </w:tcPr>
          <w:p w14:paraId="1F4A0DBB"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Kasutusteatis</w:t>
            </w:r>
          </w:p>
        </w:tc>
        <w:tc>
          <w:tcPr>
            <w:tcW w:w="1234" w:type="dxa"/>
          </w:tcPr>
          <w:p w14:paraId="76FD8B82"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Kasutusteatis</w:t>
            </w:r>
          </w:p>
        </w:tc>
        <w:tc>
          <w:tcPr>
            <w:tcW w:w="1375" w:type="dxa"/>
          </w:tcPr>
          <w:p w14:paraId="77DDEC7D"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17C677C4"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r>
      <w:tr w:rsidR="0014591F" w:rsidRPr="0079061A" w14:paraId="39AFB717" w14:textId="77777777" w:rsidTr="00A2716B">
        <w:trPr>
          <w:trHeight w:val="848"/>
        </w:trPr>
        <w:tc>
          <w:tcPr>
            <w:tcW w:w="1729" w:type="dxa"/>
            <w:shd w:val="clear" w:color="auto" w:fill="DBE5F1"/>
          </w:tcPr>
          <w:p w14:paraId="32AA13CC" w14:textId="77777777" w:rsidR="0014591F" w:rsidRPr="0079061A" w:rsidRDefault="0014591F" w:rsidP="00294F21">
            <w:pPr>
              <w:pStyle w:val="TableParagraph"/>
              <w:spacing w:line="240" w:lineRule="auto"/>
              <w:ind w:left="107"/>
              <w:rPr>
                <w:b/>
                <w:sz w:val="24"/>
                <w:szCs w:val="24"/>
                <w:lang w:val="et-EE"/>
              </w:rPr>
            </w:pPr>
            <w:r w:rsidRPr="0079061A">
              <w:rPr>
                <w:b/>
                <w:sz w:val="24"/>
                <w:szCs w:val="24"/>
              </w:rPr>
              <w:t>Ehitisealuse</w:t>
            </w:r>
            <w:r w:rsidRPr="0079061A">
              <w:rPr>
                <w:b/>
                <w:spacing w:val="-15"/>
                <w:sz w:val="24"/>
                <w:szCs w:val="24"/>
              </w:rPr>
              <w:t xml:space="preserve"> </w:t>
            </w:r>
            <w:r w:rsidRPr="0079061A">
              <w:rPr>
                <w:b/>
                <w:sz w:val="24"/>
                <w:szCs w:val="24"/>
              </w:rPr>
              <w:t>pinnaga 0–60 m</w:t>
            </w:r>
            <w:r w:rsidRPr="0079061A">
              <w:rPr>
                <w:b/>
                <w:sz w:val="24"/>
                <w:szCs w:val="24"/>
                <w:vertAlign w:val="superscript"/>
              </w:rPr>
              <w:t>2</w:t>
            </w:r>
            <w:r w:rsidRPr="0079061A">
              <w:rPr>
                <w:b/>
                <w:sz w:val="24"/>
                <w:szCs w:val="24"/>
              </w:rPr>
              <w:t xml:space="preserve"> ja üle 5 m</w:t>
            </w:r>
          </w:p>
          <w:p w14:paraId="41C643F7" w14:textId="77777777" w:rsidR="0014591F" w:rsidRPr="0079061A" w:rsidRDefault="0014591F" w:rsidP="00F92AA0">
            <w:pPr>
              <w:pStyle w:val="TableParagraph"/>
              <w:spacing w:line="240" w:lineRule="auto"/>
              <w:ind w:left="107"/>
              <w:rPr>
                <w:b/>
                <w:sz w:val="24"/>
                <w:szCs w:val="24"/>
                <w:lang w:val="et-EE"/>
              </w:rPr>
            </w:pPr>
            <w:r w:rsidRPr="0079061A">
              <w:rPr>
                <w:b/>
                <w:spacing w:val="-4"/>
                <w:sz w:val="24"/>
                <w:szCs w:val="24"/>
              </w:rPr>
              <w:t>kõrge</w:t>
            </w:r>
          </w:p>
        </w:tc>
        <w:tc>
          <w:tcPr>
            <w:tcW w:w="1364" w:type="dxa"/>
          </w:tcPr>
          <w:p w14:paraId="6E2A1FD0" w14:textId="77777777" w:rsidR="0014591F" w:rsidRPr="0079061A" w:rsidRDefault="0014591F" w:rsidP="00F92AA0">
            <w:pPr>
              <w:pStyle w:val="TableParagraph"/>
              <w:spacing w:line="240" w:lineRule="auto"/>
              <w:ind w:left="170"/>
              <w:rPr>
                <w:sz w:val="24"/>
                <w:szCs w:val="24"/>
                <w:lang w:val="et-EE"/>
              </w:rPr>
            </w:pPr>
            <w:r w:rsidRPr="0079061A">
              <w:rPr>
                <w:spacing w:val="-2"/>
                <w:sz w:val="24"/>
                <w:szCs w:val="24"/>
              </w:rPr>
              <w:t>Kasutusluba</w:t>
            </w:r>
          </w:p>
        </w:tc>
        <w:tc>
          <w:tcPr>
            <w:tcW w:w="1462" w:type="dxa"/>
          </w:tcPr>
          <w:p w14:paraId="61135A88" w14:textId="77777777" w:rsidR="0014591F" w:rsidRPr="0079061A" w:rsidRDefault="0014591F" w:rsidP="00294F21">
            <w:pPr>
              <w:pStyle w:val="TableParagraph"/>
              <w:spacing w:line="240" w:lineRule="auto"/>
              <w:ind w:left="107" w:right="492"/>
              <w:rPr>
                <w:sz w:val="24"/>
                <w:szCs w:val="24"/>
                <w:lang w:val="et-EE"/>
              </w:rPr>
            </w:pPr>
            <w:r w:rsidRPr="0079061A">
              <w:rPr>
                <w:sz w:val="24"/>
                <w:szCs w:val="24"/>
              </w:rPr>
              <w:t>Kasutusteatis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594" w:type="dxa"/>
          </w:tcPr>
          <w:p w14:paraId="3E8509DE" w14:textId="77777777" w:rsidR="0014591F" w:rsidRPr="0079061A" w:rsidRDefault="0014591F" w:rsidP="00294F21">
            <w:pPr>
              <w:pStyle w:val="TableParagraph"/>
              <w:spacing w:line="240" w:lineRule="auto"/>
              <w:ind w:left="109" w:right="492"/>
              <w:rPr>
                <w:sz w:val="24"/>
                <w:szCs w:val="24"/>
                <w:lang w:val="et-EE"/>
              </w:rPr>
            </w:pPr>
            <w:r w:rsidRPr="0079061A">
              <w:rPr>
                <w:sz w:val="24"/>
                <w:szCs w:val="24"/>
              </w:rPr>
              <w:t>Kasutusteatis</w:t>
            </w:r>
            <w:r w:rsidRPr="0079061A">
              <w:rPr>
                <w:spacing w:val="-15"/>
                <w:sz w:val="24"/>
                <w:szCs w:val="24"/>
              </w:rPr>
              <w:t xml:space="preserve"> </w:t>
            </w:r>
            <w:r w:rsidRPr="0079061A">
              <w:rPr>
                <w:sz w:val="24"/>
                <w:szCs w:val="24"/>
              </w:rPr>
              <w:t xml:space="preserve">ja </w:t>
            </w:r>
            <w:r w:rsidRPr="0079061A">
              <w:rPr>
                <w:spacing w:val="-2"/>
                <w:sz w:val="24"/>
                <w:szCs w:val="24"/>
              </w:rPr>
              <w:t>ehitusprojekt</w:t>
            </w:r>
          </w:p>
        </w:tc>
        <w:tc>
          <w:tcPr>
            <w:tcW w:w="1234" w:type="dxa"/>
          </w:tcPr>
          <w:p w14:paraId="10D86A29"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Kasutusluba</w:t>
            </w:r>
          </w:p>
        </w:tc>
        <w:tc>
          <w:tcPr>
            <w:tcW w:w="1375" w:type="dxa"/>
          </w:tcPr>
          <w:p w14:paraId="596D5892"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52EBC349"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r>
      <w:tr w:rsidR="0014591F" w:rsidRPr="0079061A" w14:paraId="2FA06078" w14:textId="77777777" w:rsidTr="00A2716B">
        <w:trPr>
          <w:trHeight w:val="565"/>
        </w:trPr>
        <w:tc>
          <w:tcPr>
            <w:tcW w:w="1729" w:type="dxa"/>
            <w:shd w:val="clear" w:color="auto" w:fill="DBE5F1"/>
          </w:tcPr>
          <w:p w14:paraId="250FB297" w14:textId="77777777" w:rsidR="0014591F" w:rsidRPr="0079061A" w:rsidRDefault="0014591F" w:rsidP="00F92AA0">
            <w:pPr>
              <w:pStyle w:val="TableParagraph"/>
              <w:spacing w:line="240" w:lineRule="auto"/>
              <w:ind w:left="107"/>
              <w:rPr>
                <w:b/>
                <w:sz w:val="24"/>
                <w:szCs w:val="24"/>
                <w:lang w:val="et-EE"/>
              </w:rPr>
            </w:pPr>
            <w:r w:rsidRPr="0079061A">
              <w:rPr>
                <w:b/>
                <w:sz w:val="24"/>
                <w:szCs w:val="24"/>
              </w:rPr>
              <w:t>Ehitisealuse</w:t>
            </w:r>
            <w:r w:rsidRPr="0079061A">
              <w:rPr>
                <w:b/>
                <w:spacing w:val="-3"/>
                <w:sz w:val="24"/>
                <w:szCs w:val="24"/>
              </w:rPr>
              <w:t xml:space="preserve"> </w:t>
            </w:r>
            <w:r w:rsidRPr="0079061A">
              <w:rPr>
                <w:b/>
                <w:spacing w:val="-2"/>
                <w:sz w:val="24"/>
                <w:szCs w:val="24"/>
              </w:rPr>
              <w:t>pinnaga</w:t>
            </w:r>
          </w:p>
          <w:p w14:paraId="66431E66" w14:textId="77777777" w:rsidR="0014591F" w:rsidRPr="0079061A" w:rsidRDefault="0014591F" w:rsidP="00F92AA0">
            <w:pPr>
              <w:pStyle w:val="TableParagraph"/>
              <w:spacing w:line="240" w:lineRule="auto"/>
              <w:ind w:left="107"/>
              <w:rPr>
                <w:b/>
                <w:sz w:val="24"/>
                <w:szCs w:val="24"/>
                <w:lang w:val="et-EE"/>
              </w:rPr>
            </w:pPr>
            <w:r w:rsidRPr="0079061A">
              <w:rPr>
                <w:b/>
                <w:sz w:val="24"/>
                <w:szCs w:val="24"/>
              </w:rPr>
              <w:t>üle</w:t>
            </w:r>
            <w:r w:rsidRPr="0079061A">
              <w:rPr>
                <w:b/>
                <w:spacing w:val="-1"/>
                <w:sz w:val="24"/>
                <w:szCs w:val="24"/>
              </w:rPr>
              <w:t xml:space="preserve"> </w:t>
            </w:r>
            <w:r w:rsidRPr="0079061A">
              <w:rPr>
                <w:b/>
                <w:sz w:val="24"/>
                <w:szCs w:val="24"/>
              </w:rPr>
              <w:t xml:space="preserve">60 </w:t>
            </w:r>
            <w:r w:rsidRPr="0079061A">
              <w:rPr>
                <w:b/>
                <w:spacing w:val="-5"/>
                <w:sz w:val="24"/>
                <w:szCs w:val="24"/>
              </w:rPr>
              <w:t>m</w:t>
            </w:r>
            <w:r w:rsidRPr="0079061A">
              <w:rPr>
                <w:b/>
                <w:spacing w:val="-5"/>
                <w:sz w:val="24"/>
                <w:szCs w:val="24"/>
                <w:vertAlign w:val="superscript"/>
              </w:rPr>
              <w:t>2</w:t>
            </w:r>
          </w:p>
        </w:tc>
        <w:tc>
          <w:tcPr>
            <w:tcW w:w="1364" w:type="dxa"/>
          </w:tcPr>
          <w:p w14:paraId="37F21D33"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Kasutusluba</w:t>
            </w:r>
          </w:p>
        </w:tc>
        <w:tc>
          <w:tcPr>
            <w:tcW w:w="1462" w:type="dxa"/>
          </w:tcPr>
          <w:p w14:paraId="5E5707D0"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 ja ehitusprojekt</w:t>
            </w:r>
          </w:p>
        </w:tc>
        <w:tc>
          <w:tcPr>
            <w:tcW w:w="1594" w:type="dxa"/>
          </w:tcPr>
          <w:p w14:paraId="4BD3B20B" w14:textId="77777777" w:rsidR="0014591F" w:rsidRPr="0079061A" w:rsidRDefault="0014591F" w:rsidP="00F92AA0">
            <w:pPr>
              <w:pStyle w:val="TableParagraph"/>
              <w:spacing w:line="240" w:lineRule="auto"/>
              <w:ind w:left="109"/>
              <w:rPr>
                <w:sz w:val="24"/>
                <w:szCs w:val="24"/>
                <w:lang w:val="et-EE"/>
              </w:rPr>
            </w:pPr>
            <w:r w:rsidRPr="0079061A">
              <w:rPr>
                <w:spacing w:val="-2"/>
                <w:sz w:val="24"/>
                <w:szCs w:val="24"/>
              </w:rPr>
              <w:t>Kasutusluba</w:t>
            </w:r>
          </w:p>
        </w:tc>
        <w:tc>
          <w:tcPr>
            <w:tcW w:w="1234" w:type="dxa"/>
          </w:tcPr>
          <w:p w14:paraId="13623707" w14:textId="77777777" w:rsidR="0014591F" w:rsidRPr="0079061A" w:rsidRDefault="0014591F" w:rsidP="00F92AA0">
            <w:pPr>
              <w:pStyle w:val="TableParagraph"/>
              <w:spacing w:line="240" w:lineRule="auto"/>
              <w:ind w:left="106"/>
              <w:rPr>
                <w:sz w:val="24"/>
                <w:szCs w:val="24"/>
                <w:lang w:val="et-EE"/>
              </w:rPr>
            </w:pPr>
            <w:r w:rsidRPr="0079061A">
              <w:rPr>
                <w:spacing w:val="-2"/>
                <w:sz w:val="24"/>
                <w:szCs w:val="24"/>
              </w:rPr>
              <w:t>Kasutusluba</w:t>
            </w:r>
          </w:p>
        </w:tc>
        <w:tc>
          <w:tcPr>
            <w:tcW w:w="1375" w:type="dxa"/>
          </w:tcPr>
          <w:p w14:paraId="39E5B1A7"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Puudub</w:t>
            </w:r>
          </w:p>
        </w:tc>
        <w:tc>
          <w:tcPr>
            <w:tcW w:w="1407" w:type="dxa"/>
          </w:tcPr>
          <w:p w14:paraId="3BDD30A8" w14:textId="77777777" w:rsidR="0014591F" w:rsidRPr="0079061A" w:rsidRDefault="0014591F" w:rsidP="00F92AA0">
            <w:pPr>
              <w:pStyle w:val="TableParagraph"/>
              <w:spacing w:line="240" w:lineRule="auto"/>
              <w:ind w:left="107"/>
              <w:rPr>
                <w:sz w:val="24"/>
                <w:szCs w:val="24"/>
                <w:lang w:val="et-EE"/>
              </w:rPr>
            </w:pPr>
            <w:r w:rsidRPr="0079061A">
              <w:rPr>
                <w:spacing w:val="-2"/>
                <w:sz w:val="24"/>
                <w:szCs w:val="24"/>
              </w:rPr>
              <w:t>Kasutusteatis</w:t>
            </w:r>
          </w:p>
        </w:tc>
      </w:tr>
    </w:tbl>
    <w:p w14:paraId="36A1A15A" w14:textId="335454AB" w:rsidR="0014591F" w:rsidRDefault="0050477B" w:rsidP="00294F21">
      <w:pPr>
        <w:spacing w:line="240" w:lineRule="auto"/>
        <w:rPr>
          <w:rFonts w:cs="Times New Roman"/>
          <w:szCs w:val="24"/>
        </w:rPr>
      </w:pPr>
      <w:ins w:id="38" w:author="Moonika Kuusk - JUSTDIGI" w:date="2025-03-04T11:21:00Z" w16du:dateUtc="2025-03-04T09:21:00Z">
        <w:r>
          <w:rPr>
            <w:rFonts w:cs="Times New Roman"/>
            <w:szCs w:val="24"/>
          </w:rPr>
          <w:t>“</w:t>
        </w:r>
      </w:ins>
      <w:r w:rsidR="0014591F" w:rsidRPr="0079061A">
        <w:rPr>
          <w:rFonts w:cs="Times New Roman"/>
          <w:szCs w:val="24"/>
        </w:rPr>
        <w:t>;</w:t>
      </w:r>
    </w:p>
    <w:p w14:paraId="36F9AC78" w14:textId="77777777" w:rsidR="00EB537B" w:rsidRPr="0079061A" w:rsidRDefault="00EB537B" w:rsidP="00294F21">
      <w:pPr>
        <w:spacing w:line="240" w:lineRule="auto"/>
        <w:rPr>
          <w:rFonts w:cs="Times New Roman"/>
          <w:szCs w:val="24"/>
        </w:rPr>
      </w:pPr>
    </w:p>
    <w:p w14:paraId="34D91954" w14:textId="440A597C" w:rsidR="0014591F" w:rsidRPr="0079061A" w:rsidRDefault="0014591F" w:rsidP="00F92AA0">
      <w:pPr>
        <w:spacing w:line="240" w:lineRule="auto"/>
        <w:rPr>
          <w:rFonts w:cs="Times New Roman"/>
          <w:szCs w:val="24"/>
        </w:rPr>
      </w:pPr>
      <w:r w:rsidRPr="0079061A">
        <w:rPr>
          <w:rFonts w:cs="Times New Roman"/>
          <w:b/>
          <w:bCs/>
          <w:szCs w:val="24"/>
        </w:rPr>
        <w:t>6)</w:t>
      </w:r>
      <w:r w:rsidRPr="0079061A">
        <w:rPr>
          <w:rFonts w:cs="Times New Roman"/>
          <w:szCs w:val="24"/>
        </w:rPr>
        <w:t xml:space="preserve"> seadustiku lisa 2 „Tabel kasutusteatise, ehitusprojekti ja ehitusloa kohustuslikkuse kohta“ osa „Ehitis“ allosa „Surveseadmed, gaasi- ja elektripaigaldised“ rida „Elektritootmisrajatis, kuni 100 kW“ muudetakse ja sõnastatakse järgmiselt:</w:t>
      </w:r>
    </w:p>
    <w:p w14:paraId="07AD8881" w14:textId="48ECDDD0" w:rsidR="0014591F" w:rsidRPr="0079061A" w:rsidRDefault="00694458" w:rsidP="00F92AA0">
      <w:pPr>
        <w:spacing w:line="240" w:lineRule="auto"/>
        <w:rPr>
          <w:rFonts w:cs="Times New Roman"/>
          <w:szCs w:val="24"/>
        </w:rPr>
      </w:pPr>
      <w:ins w:id="39" w:author="Moonika Kuusk - JUSTDIGI" w:date="2025-03-04T11:22:00Z" w16du:dateUtc="2025-03-04T09:22:00Z">
        <w:r>
          <w:rPr>
            <w:rFonts w:cs="Times New Roman"/>
            <w:szCs w:val="24"/>
          </w:rPr>
          <w:t>„</w:t>
        </w:r>
      </w:ins>
    </w:p>
    <w:tbl>
      <w:tblPr>
        <w:tblStyle w:val="TableNormal1"/>
        <w:tblW w:w="101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7"/>
        <w:gridCol w:w="2008"/>
        <w:gridCol w:w="1912"/>
        <w:gridCol w:w="1909"/>
        <w:gridCol w:w="1912"/>
      </w:tblGrid>
      <w:tr w:rsidR="0014591F" w:rsidRPr="0079061A" w14:paraId="186591A5" w14:textId="77777777" w:rsidTr="00A2716B">
        <w:trPr>
          <w:trHeight w:val="564"/>
        </w:trPr>
        <w:tc>
          <w:tcPr>
            <w:tcW w:w="2377" w:type="dxa"/>
            <w:shd w:val="clear" w:color="auto" w:fill="CCC0D9"/>
          </w:tcPr>
          <w:p w14:paraId="275A804D" w14:textId="77777777" w:rsidR="0014591F" w:rsidRPr="0079061A" w:rsidRDefault="0014591F" w:rsidP="00F92AA0">
            <w:pPr>
              <w:pStyle w:val="TableParagraph"/>
              <w:spacing w:line="240" w:lineRule="auto"/>
              <w:rPr>
                <w:b/>
                <w:sz w:val="24"/>
                <w:szCs w:val="24"/>
                <w:lang w:val="et-EE"/>
              </w:rPr>
            </w:pPr>
            <w:r w:rsidRPr="0079061A">
              <w:rPr>
                <w:b/>
                <w:spacing w:val="-2"/>
                <w:sz w:val="24"/>
                <w:szCs w:val="24"/>
              </w:rPr>
              <w:lastRenderedPageBreak/>
              <w:t>Elektritootmisrajatis,</w:t>
            </w:r>
          </w:p>
          <w:p w14:paraId="55F8CFBB" w14:textId="77777777" w:rsidR="0014591F" w:rsidRPr="0079061A" w:rsidRDefault="0014591F" w:rsidP="00F92AA0">
            <w:pPr>
              <w:pStyle w:val="TableParagraph"/>
              <w:spacing w:line="240" w:lineRule="auto"/>
              <w:rPr>
                <w:b/>
                <w:sz w:val="24"/>
                <w:szCs w:val="24"/>
                <w:lang w:val="et-EE"/>
              </w:rPr>
            </w:pPr>
            <w:r w:rsidRPr="0079061A">
              <w:rPr>
                <w:b/>
                <w:sz w:val="24"/>
                <w:szCs w:val="24"/>
              </w:rPr>
              <w:t>kuni 100</w:t>
            </w:r>
            <w:r w:rsidRPr="0079061A">
              <w:rPr>
                <w:b/>
                <w:spacing w:val="-3"/>
                <w:sz w:val="24"/>
                <w:szCs w:val="24"/>
              </w:rPr>
              <w:t xml:space="preserve"> </w:t>
            </w:r>
            <w:r w:rsidRPr="0079061A">
              <w:rPr>
                <w:b/>
                <w:spacing w:val="-5"/>
                <w:sz w:val="24"/>
                <w:szCs w:val="24"/>
              </w:rPr>
              <w:t>kW</w:t>
            </w:r>
          </w:p>
        </w:tc>
        <w:tc>
          <w:tcPr>
            <w:tcW w:w="2008" w:type="dxa"/>
          </w:tcPr>
          <w:p w14:paraId="454616E5" w14:textId="77777777" w:rsidR="0014591F" w:rsidRPr="0079061A" w:rsidRDefault="0014591F" w:rsidP="00F92AA0">
            <w:pPr>
              <w:pStyle w:val="TableParagraph"/>
              <w:spacing w:line="240" w:lineRule="auto"/>
              <w:rPr>
                <w:sz w:val="24"/>
                <w:szCs w:val="24"/>
                <w:lang w:val="et-EE"/>
              </w:rPr>
            </w:pPr>
            <w:r w:rsidRPr="0079061A">
              <w:rPr>
                <w:spacing w:val="-2"/>
                <w:sz w:val="24"/>
                <w:szCs w:val="24"/>
              </w:rPr>
              <w:t>Kasutusteatis</w:t>
            </w:r>
          </w:p>
        </w:tc>
        <w:tc>
          <w:tcPr>
            <w:tcW w:w="1912" w:type="dxa"/>
          </w:tcPr>
          <w:p w14:paraId="2CE9207D" w14:textId="77777777" w:rsidR="0014591F" w:rsidRPr="0079061A" w:rsidRDefault="0014591F" w:rsidP="00F92AA0">
            <w:pPr>
              <w:pStyle w:val="TableParagraph"/>
              <w:spacing w:line="240" w:lineRule="auto"/>
              <w:ind w:left="108"/>
              <w:rPr>
                <w:sz w:val="24"/>
                <w:szCs w:val="24"/>
                <w:lang w:val="et-EE"/>
              </w:rPr>
            </w:pPr>
            <w:r w:rsidRPr="0079061A">
              <w:rPr>
                <w:spacing w:val="-2"/>
                <w:sz w:val="24"/>
                <w:szCs w:val="24"/>
              </w:rPr>
              <w:t>Kasutusteatis</w:t>
            </w:r>
          </w:p>
        </w:tc>
        <w:tc>
          <w:tcPr>
            <w:tcW w:w="1909" w:type="dxa"/>
          </w:tcPr>
          <w:p w14:paraId="06903853" w14:textId="77777777" w:rsidR="0014591F" w:rsidRPr="0079061A" w:rsidRDefault="0014591F" w:rsidP="00F92AA0">
            <w:pPr>
              <w:pStyle w:val="TableParagraph"/>
              <w:spacing w:line="240" w:lineRule="auto"/>
              <w:ind w:left="108"/>
              <w:rPr>
                <w:sz w:val="24"/>
                <w:szCs w:val="24"/>
                <w:lang w:val="et-EE"/>
              </w:rPr>
            </w:pPr>
            <w:r w:rsidRPr="0079061A">
              <w:rPr>
                <w:spacing w:val="-2"/>
                <w:sz w:val="24"/>
                <w:szCs w:val="24"/>
              </w:rPr>
              <w:t>Kasutusteatis</w:t>
            </w:r>
          </w:p>
        </w:tc>
        <w:tc>
          <w:tcPr>
            <w:tcW w:w="1912" w:type="dxa"/>
          </w:tcPr>
          <w:p w14:paraId="65CD849E" w14:textId="77777777" w:rsidR="0014591F" w:rsidRPr="0079061A" w:rsidRDefault="0014591F" w:rsidP="00F92AA0">
            <w:pPr>
              <w:pStyle w:val="TableParagraph"/>
              <w:spacing w:line="240" w:lineRule="auto"/>
              <w:rPr>
                <w:sz w:val="24"/>
                <w:szCs w:val="24"/>
                <w:lang w:val="et-EE"/>
              </w:rPr>
            </w:pPr>
            <w:r w:rsidRPr="0079061A">
              <w:rPr>
                <w:spacing w:val="-2"/>
                <w:sz w:val="24"/>
                <w:szCs w:val="24"/>
              </w:rPr>
              <w:t>Puudub</w:t>
            </w:r>
          </w:p>
        </w:tc>
      </w:tr>
    </w:tbl>
    <w:p w14:paraId="4E290FD5" w14:textId="3AE90291" w:rsidR="003E068D" w:rsidRPr="0079061A" w:rsidRDefault="001B3B16" w:rsidP="00F92AA0">
      <w:pPr>
        <w:spacing w:line="240" w:lineRule="auto"/>
        <w:rPr>
          <w:rFonts w:cs="Times New Roman"/>
          <w:szCs w:val="24"/>
        </w:rPr>
      </w:pPr>
      <w:ins w:id="40" w:author="Moonika Kuusk - JUSTDIGI" w:date="2025-03-04T11:22:00Z" w16du:dateUtc="2025-03-04T09:22:00Z">
        <w:r>
          <w:rPr>
            <w:rFonts w:cs="Times New Roman"/>
            <w:szCs w:val="24"/>
          </w:rPr>
          <w:t>“</w:t>
        </w:r>
      </w:ins>
      <w:r w:rsidR="003E068D" w:rsidRPr="0079061A">
        <w:rPr>
          <w:rFonts w:cs="Times New Roman"/>
          <w:szCs w:val="24"/>
        </w:rPr>
        <w:t>;</w:t>
      </w:r>
    </w:p>
    <w:p w14:paraId="35619FF6" w14:textId="77777777" w:rsidR="003E068D" w:rsidRPr="0079061A" w:rsidRDefault="003E068D" w:rsidP="00F92AA0">
      <w:pPr>
        <w:spacing w:line="240" w:lineRule="auto"/>
        <w:rPr>
          <w:rFonts w:cs="Times New Roman"/>
          <w:szCs w:val="24"/>
        </w:rPr>
      </w:pPr>
    </w:p>
    <w:p w14:paraId="40409B08" w14:textId="17C9CB1E" w:rsidR="00C82869" w:rsidRPr="0079061A" w:rsidRDefault="003E068D" w:rsidP="00F92AA0">
      <w:pPr>
        <w:spacing w:line="240" w:lineRule="auto"/>
        <w:rPr>
          <w:rFonts w:cs="Times New Roman"/>
          <w:szCs w:val="24"/>
        </w:rPr>
      </w:pPr>
      <w:r w:rsidRPr="0079061A">
        <w:rPr>
          <w:rFonts w:cs="Times New Roman"/>
          <w:b/>
          <w:bCs/>
          <w:szCs w:val="24"/>
        </w:rPr>
        <w:t>7)</w:t>
      </w:r>
      <w:r w:rsidRPr="0079061A">
        <w:rPr>
          <w:rFonts w:cs="Times New Roman"/>
          <w:szCs w:val="24"/>
        </w:rPr>
        <w:t xml:space="preserve"> seadus</w:t>
      </w:r>
      <w:r w:rsidR="0016255C" w:rsidRPr="0079061A">
        <w:rPr>
          <w:rFonts w:cs="Times New Roman"/>
          <w:szCs w:val="24"/>
        </w:rPr>
        <w:t>tiku</w:t>
      </w:r>
      <w:r w:rsidRPr="0079061A">
        <w:rPr>
          <w:rFonts w:cs="Times New Roman"/>
          <w:szCs w:val="24"/>
        </w:rPr>
        <w:t xml:space="preserve"> normitehnilist mär</w:t>
      </w:r>
      <w:r w:rsidR="00B11318" w:rsidRPr="0079061A">
        <w:rPr>
          <w:rFonts w:cs="Times New Roman"/>
          <w:szCs w:val="24"/>
        </w:rPr>
        <w:t>kust</w:t>
      </w:r>
      <w:r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w:t>
      </w:r>
      <w:del w:id="41" w:author="Moonika Kuusk - JUSTDIGI" w:date="2025-03-11T11:00:00Z" w16du:dateUtc="2025-03-11T09:00:00Z">
        <w:r w:rsidRPr="0079061A" w:rsidDel="00CE09CD">
          <w:rPr>
            <w:rFonts w:cs="Times New Roman"/>
            <w:szCs w:val="24"/>
          </w:rPr>
          <w:delText>,</w:delText>
        </w:r>
      </w:del>
      <w:r w:rsidRPr="0079061A">
        <w:rPr>
          <w:rFonts w:cs="Times New Roman"/>
          <w:szCs w:val="24"/>
        </w:rPr>
        <w:t xml:space="preserve"> </w:t>
      </w:r>
      <w:del w:id="42" w:author="Moonika Kuusk - JUSTDIGI" w:date="2025-03-04T11:23:00Z" w16du:dateUtc="2025-03-04T09:23:00Z">
        <w:r w:rsidR="00207F9A" w:rsidDel="00202008">
          <w:rPr>
            <w:rFonts w:cs="Times New Roman"/>
            <w:szCs w:val="24"/>
          </w:rPr>
          <w:br/>
        </w:r>
      </w:del>
      <w:r w:rsidR="001C1E51">
        <w:rPr>
          <w:rFonts w:cs="Times New Roman"/>
          <w:szCs w:val="24"/>
        </w:rPr>
        <w:t>(</w:t>
      </w:r>
      <w:r w:rsidRPr="0079061A">
        <w:rPr>
          <w:rFonts w:cs="Times New Roman"/>
          <w:szCs w:val="24"/>
        </w:rPr>
        <w:t>ELT L, 2023/2413, 31.10.2023</w:t>
      </w:r>
      <w:r w:rsidR="001C1E51">
        <w:rPr>
          <w:rFonts w:cs="Times New Roman"/>
          <w:szCs w:val="24"/>
        </w:rPr>
        <w:t>)</w:t>
      </w:r>
      <w:r w:rsidRPr="0079061A">
        <w:rPr>
          <w:rFonts w:cs="Times New Roman"/>
          <w:szCs w:val="24"/>
        </w:rPr>
        <w:t>.“.</w:t>
      </w:r>
    </w:p>
    <w:p w14:paraId="1254CD7A" w14:textId="77777777" w:rsidR="0014591F" w:rsidRPr="0079061A" w:rsidRDefault="0014591F" w:rsidP="00F92AA0">
      <w:pPr>
        <w:spacing w:line="240" w:lineRule="auto"/>
        <w:rPr>
          <w:rFonts w:cs="Times New Roman"/>
          <w:szCs w:val="24"/>
        </w:rPr>
      </w:pPr>
    </w:p>
    <w:p w14:paraId="593F0613" w14:textId="494FB80E" w:rsidR="0014591F" w:rsidRPr="0079061A" w:rsidRDefault="0014591F" w:rsidP="00F92AA0">
      <w:pPr>
        <w:pStyle w:val="Pealkiri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3. Elektrituruseaduse muutmine</w:t>
      </w:r>
    </w:p>
    <w:p w14:paraId="61D8F86B" w14:textId="77777777" w:rsidR="0014591F" w:rsidRPr="0079061A" w:rsidRDefault="0014591F" w:rsidP="00294F21">
      <w:pPr>
        <w:spacing w:line="240" w:lineRule="auto"/>
        <w:rPr>
          <w:rFonts w:cs="Times New Roman"/>
          <w:szCs w:val="24"/>
        </w:rPr>
      </w:pPr>
    </w:p>
    <w:p w14:paraId="5BBF01D4" w14:textId="77777777" w:rsidR="0014591F" w:rsidRPr="0079061A" w:rsidRDefault="0014591F" w:rsidP="00294F21">
      <w:pPr>
        <w:spacing w:line="240" w:lineRule="auto"/>
        <w:rPr>
          <w:rFonts w:cs="Times New Roman"/>
          <w:szCs w:val="24"/>
        </w:rPr>
      </w:pPr>
      <w:r w:rsidRPr="0079061A">
        <w:rPr>
          <w:rFonts w:cs="Times New Roman"/>
          <w:szCs w:val="24"/>
        </w:rPr>
        <w:t>Elektrituruseaduses tehakse järgmised muudatused:</w:t>
      </w:r>
    </w:p>
    <w:p w14:paraId="49B5FD81" w14:textId="77777777" w:rsidR="0014591F" w:rsidRPr="0079061A" w:rsidRDefault="0014591F" w:rsidP="00294F21">
      <w:pPr>
        <w:spacing w:line="240" w:lineRule="auto"/>
        <w:rPr>
          <w:rFonts w:cs="Times New Roman"/>
          <w:szCs w:val="24"/>
        </w:rPr>
      </w:pPr>
    </w:p>
    <w:p w14:paraId="65CB0F62" w14:textId="38D257A1" w:rsidR="0014591F" w:rsidRPr="0079061A" w:rsidRDefault="0014591F" w:rsidP="00294F21">
      <w:pPr>
        <w:widowControl w:val="0"/>
        <w:spacing w:line="240" w:lineRule="auto"/>
        <w:rPr>
          <w:rFonts w:cs="Times New Roman"/>
          <w:szCs w:val="24"/>
        </w:rPr>
      </w:pPr>
      <w:r w:rsidRPr="0079061A">
        <w:rPr>
          <w:rFonts w:cs="Times New Roman"/>
          <w:b/>
          <w:szCs w:val="24"/>
        </w:rPr>
        <w:t>1)</w:t>
      </w:r>
      <w:r w:rsidRPr="0079061A">
        <w:rPr>
          <w:rFonts w:cs="Times New Roman"/>
          <w:szCs w:val="24"/>
        </w:rPr>
        <w:t xml:space="preserve"> paragrahvi 3</w:t>
      </w:r>
      <w:r w:rsidRPr="0079061A">
        <w:rPr>
          <w:rFonts w:cs="Times New Roman"/>
          <w:b/>
          <w:szCs w:val="24"/>
          <w:vertAlign w:val="superscript"/>
        </w:rPr>
        <w:t xml:space="preserve"> </w:t>
      </w:r>
      <w:r w:rsidRPr="0079061A">
        <w:rPr>
          <w:rFonts w:cs="Times New Roman"/>
          <w:szCs w:val="24"/>
        </w:rPr>
        <w:t>täiendatakse punkti</w:t>
      </w:r>
      <w:r w:rsidR="006807A7" w:rsidRPr="0079061A">
        <w:rPr>
          <w:rFonts w:cs="Times New Roman"/>
          <w:szCs w:val="24"/>
        </w:rPr>
        <w:t>ga</w:t>
      </w:r>
      <w:r w:rsidRPr="0079061A">
        <w:rPr>
          <w:rFonts w:cs="Times New Roman"/>
          <w:szCs w:val="24"/>
        </w:rPr>
        <w:t xml:space="preserve"> 19</w:t>
      </w:r>
      <w:r w:rsidRPr="0079061A">
        <w:rPr>
          <w:rFonts w:cs="Times New Roman"/>
          <w:szCs w:val="24"/>
          <w:vertAlign w:val="superscript"/>
        </w:rPr>
        <w:t>2</w:t>
      </w:r>
      <w:r w:rsidR="00940959" w:rsidRPr="0079061A">
        <w:rPr>
          <w:rFonts w:cs="Times New Roman"/>
          <w:szCs w:val="24"/>
        </w:rPr>
        <w:t xml:space="preserve"> j</w:t>
      </w:r>
      <w:r w:rsidRPr="0079061A">
        <w:rPr>
          <w:rFonts w:cs="Times New Roman"/>
          <w:szCs w:val="24"/>
        </w:rPr>
        <w:t>ärgmises sõnastuses:</w:t>
      </w:r>
    </w:p>
    <w:p w14:paraId="158E2357" w14:textId="1DADCC68" w:rsidR="0014591F" w:rsidRPr="0079061A" w:rsidRDefault="0014591F" w:rsidP="00294F21">
      <w:pPr>
        <w:pStyle w:val="Loendilik"/>
        <w:widowControl w:val="0"/>
        <w:spacing w:line="240" w:lineRule="auto"/>
        <w:ind w:left="0"/>
        <w:rPr>
          <w:rFonts w:cs="Times New Roman"/>
          <w:szCs w:val="24"/>
        </w:rPr>
      </w:pPr>
      <w:r w:rsidRPr="0079061A">
        <w:rPr>
          <w:rFonts w:cs="Times New Roman"/>
          <w:szCs w:val="24"/>
        </w:rPr>
        <w:t>„19</w:t>
      </w:r>
      <w:r w:rsidRPr="0079061A">
        <w:rPr>
          <w:rFonts w:cs="Times New Roman"/>
          <w:szCs w:val="24"/>
          <w:vertAlign w:val="superscript"/>
        </w:rPr>
        <w:t>2</w:t>
      </w:r>
      <w:r w:rsidRPr="0079061A">
        <w:rPr>
          <w:rFonts w:cs="Times New Roman"/>
          <w:szCs w:val="24"/>
        </w:rPr>
        <w:t xml:space="preserve">) nutilaadimine – </w:t>
      </w:r>
      <w:r w:rsidR="00C54BAC" w:rsidRPr="00C31585">
        <w:rPr>
          <w:rFonts w:cs="Times New Roman"/>
        </w:rPr>
        <w:t>V2G</w:t>
      </w:r>
      <w:ins w:id="43" w:author="Moonika Kuusk - JUSTDIGI" w:date="2025-03-04T11:31:00Z" w16du:dateUtc="2025-03-04T09:31:00Z">
        <w:r w:rsidR="00D44A94">
          <w:rPr>
            <w:rFonts w:cs="Times New Roman"/>
          </w:rPr>
          <w:t>-</w:t>
        </w:r>
      </w:ins>
      <w:del w:id="44" w:author="Moonika Kuusk - JUSTDIGI" w:date="2025-03-04T11:31:00Z" w16du:dateUtc="2025-03-04T09:31:00Z">
        <w:r w:rsidR="00C54BAC" w:rsidRPr="00C31585" w:rsidDel="00D44A94">
          <w:rPr>
            <w:rFonts w:cs="Times New Roman"/>
          </w:rPr>
          <w:delText xml:space="preserve"> </w:delText>
        </w:r>
      </w:del>
      <w:r w:rsidR="00C54BAC" w:rsidRPr="00C31585">
        <w:rPr>
          <w:rFonts w:cs="Times New Roman"/>
        </w:rPr>
        <w:t>süsteemi talitl</w:t>
      </w:r>
      <w:ins w:id="45" w:author="Moonika Kuusk - JUSTDIGI" w:date="2025-03-04T11:31:00Z" w16du:dateUtc="2025-03-04T09:31:00Z">
        <w:r w:rsidR="00D44A94">
          <w:rPr>
            <w:rFonts w:cs="Times New Roman"/>
          </w:rPr>
          <w:t>emine</w:t>
        </w:r>
      </w:ins>
      <w:del w:id="46" w:author="Moonika Kuusk - JUSTDIGI" w:date="2025-03-04T11:31:00Z" w16du:dateUtc="2025-03-04T09:31:00Z">
        <w:r w:rsidR="00C54BAC" w:rsidRPr="00C31585" w:rsidDel="00D44A94">
          <w:rPr>
            <w:rFonts w:cs="Times New Roman"/>
          </w:rPr>
          <w:delText>us</w:delText>
        </w:r>
      </w:del>
      <w:r w:rsidR="00C54BAC" w:rsidRPr="00C31585">
        <w:rPr>
          <w:rFonts w:cs="Times New Roman"/>
        </w:rPr>
        <w:t>, mille</w:t>
      </w:r>
      <w:r w:rsidR="00C54BAC">
        <w:rPr>
          <w:rFonts w:cs="Times New Roman"/>
        </w:rPr>
        <w:t>ga juhitakse</w:t>
      </w:r>
      <w:r w:rsidR="00C54BAC" w:rsidRPr="00C31585">
        <w:rPr>
          <w:rFonts w:cs="Times New Roman"/>
        </w:rPr>
        <w:t xml:space="preserve"> energiavahetust auto aku ja elektrivõrgu vahel dünaamiliselt elektroonilise side kaudu saadud teabe alusel</w:t>
      </w:r>
      <w:r w:rsidRPr="0079061A">
        <w:rPr>
          <w:rFonts w:cs="Times New Roman"/>
          <w:szCs w:val="24"/>
        </w:rPr>
        <w:t>;</w:t>
      </w:r>
      <w:r w:rsidR="006807A7" w:rsidRPr="0079061A">
        <w:rPr>
          <w:rFonts w:cs="Times New Roman"/>
          <w:szCs w:val="24"/>
        </w:rPr>
        <w:t>“;</w:t>
      </w:r>
    </w:p>
    <w:p w14:paraId="5FD51D9B" w14:textId="77777777" w:rsidR="006807A7" w:rsidRPr="0079061A" w:rsidRDefault="006807A7" w:rsidP="00294F21">
      <w:pPr>
        <w:pStyle w:val="Loendilik"/>
        <w:widowControl w:val="0"/>
        <w:spacing w:line="240" w:lineRule="auto"/>
        <w:ind w:left="0"/>
        <w:rPr>
          <w:rFonts w:cs="Times New Roman"/>
          <w:szCs w:val="24"/>
        </w:rPr>
      </w:pPr>
    </w:p>
    <w:p w14:paraId="49B10714" w14:textId="6E5377EC" w:rsidR="006807A7" w:rsidRPr="0079061A" w:rsidRDefault="006807A7" w:rsidP="00294F21">
      <w:pPr>
        <w:pStyle w:val="Loendilik"/>
        <w:widowControl w:val="0"/>
        <w:spacing w:line="240" w:lineRule="auto"/>
        <w:ind w:left="0"/>
        <w:rPr>
          <w:rFonts w:cs="Times New Roman"/>
          <w:szCs w:val="24"/>
        </w:rPr>
      </w:pPr>
      <w:r w:rsidRPr="0079061A">
        <w:rPr>
          <w:rFonts w:cs="Times New Roman"/>
          <w:b/>
          <w:bCs/>
          <w:szCs w:val="24"/>
        </w:rPr>
        <w:t>2)</w:t>
      </w:r>
      <w:r w:rsidRPr="0079061A">
        <w:rPr>
          <w:rFonts w:cs="Times New Roman"/>
          <w:szCs w:val="24"/>
        </w:rPr>
        <w:t xml:space="preserve"> paragrahvi 3</w:t>
      </w:r>
      <w:r w:rsidRPr="0079061A">
        <w:rPr>
          <w:rFonts w:cs="Times New Roman"/>
          <w:b/>
          <w:szCs w:val="24"/>
          <w:vertAlign w:val="superscript"/>
        </w:rPr>
        <w:t xml:space="preserve"> </w:t>
      </w:r>
      <w:r w:rsidRPr="0079061A">
        <w:rPr>
          <w:rFonts w:cs="Times New Roman"/>
          <w:szCs w:val="24"/>
        </w:rPr>
        <w:t>täiendatakse punktidega 34</w:t>
      </w:r>
      <w:r w:rsidRPr="0079061A">
        <w:rPr>
          <w:rFonts w:cs="Times New Roman"/>
          <w:szCs w:val="24"/>
          <w:vertAlign w:val="superscript"/>
        </w:rPr>
        <w:t>2</w:t>
      </w:r>
      <w:r w:rsidRPr="0079061A">
        <w:rPr>
          <w:rFonts w:cs="Times New Roman"/>
          <w:szCs w:val="24"/>
        </w:rPr>
        <w:t xml:space="preserve"> ja 34</w:t>
      </w:r>
      <w:r w:rsidRPr="0079061A">
        <w:rPr>
          <w:rFonts w:cs="Times New Roman"/>
          <w:szCs w:val="24"/>
          <w:vertAlign w:val="superscript"/>
        </w:rPr>
        <w:t xml:space="preserve">3 </w:t>
      </w:r>
      <w:r w:rsidRPr="0079061A">
        <w:rPr>
          <w:rFonts w:cs="Times New Roman"/>
          <w:szCs w:val="24"/>
        </w:rPr>
        <w:t>järgmises sõnastuses:</w:t>
      </w:r>
    </w:p>
    <w:p w14:paraId="08EE8B9D" w14:textId="4707CC74" w:rsidR="0014591F" w:rsidRPr="0079061A" w:rsidRDefault="006807A7" w:rsidP="00294F21">
      <w:pPr>
        <w:pStyle w:val="Loendilik"/>
        <w:widowControl w:val="0"/>
        <w:spacing w:line="240" w:lineRule="auto"/>
        <w:ind w:left="0"/>
        <w:rPr>
          <w:rFonts w:cs="Times New Roman"/>
          <w:szCs w:val="24"/>
        </w:rPr>
      </w:pPr>
      <w:r w:rsidRPr="0079061A">
        <w:rPr>
          <w:rFonts w:cs="Times New Roman"/>
          <w:szCs w:val="24"/>
        </w:rPr>
        <w:t>„</w:t>
      </w:r>
      <w:r w:rsidR="0014591F" w:rsidRPr="0079061A">
        <w:rPr>
          <w:rFonts w:cs="Times New Roman"/>
          <w:szCs w:val="24"/>
        </w:rPr>
        <w:t>34</w:t>
      </w:r>
      <w:r w:rsidR="0014591F" w:rsidRPr="0079061A">
        <w:rPr>
          <w:rFonts w:cs="Times New Roman"/>
          <w:szCs w:val="24"/>
          <w:vertAlign w:val="superscript"/>
        </w:rPr>
        <w:t>2</w:t>
      </w:r>
      <w:r w:rsidR="0014591F" w:rsidRPr="0079061A">
        <w:rPr>
          <w:rFonts w:cs="Times New Roman"/>
          <w:szCs w:val="24"/>
        </w:rPr>
        <w:t>) V2G</w:t>
      </w:r>
      <w:ins w:id="47" w:author="Moonika Kuusk - JUSTDIGI" w:date="2025-03-04T11:32:00Z" w16du:dateUtc="2025-03-04T09:32:00Z">
        <w:r w:rsidR="00B42219">
          <w:rPr>
            <w:rFonts w:cs="Times New Roman"/>
            <w:szCs w:val="24"/>
          </w:rPr>
          <w:t>-</w:t>
        </w:r>
      </w:ins>
      <w:del w:id="48" w:author="Moonika Kuusk - JUSTDIGI" w:date="2025-03-04T11:32:00Z" w16du:dateUtc="2025-03-04T09:32:00Z">
        <w:r w:rsidR="0014591F" w:rsidRPr="0079061A" w:rsidDel="00B42219">
          <w:rPr>
            <w:rFonts w:cs="Times New Roman"/>
            <w:szCs w:val="24"/>
          </w:rPr>
          <w:delText xml:space="preserve"> </w:delText>
        </w:r>
      </w:del>
      <w:r w:rsidR="0014591F" w:rsidRPr="0079061A">
        <w:rPr>
          <w:rFonts w:cs="Times New Roman"/>
          <w:szCs w:val="24"/>
        </w:rPr>
        <w:t>süsteem – elektrisõidukist ja autolaadijast koosnev süsteem, mis võimaldab suunata elektrienergiat elektrivõrgust</w:t>
      </w:r>
      <w:r w:rsidR="00B11318" w:rsidRPr="0079061A">
        <w:rPr>
          <w:rFonts w:cs="Times New Roman"/>
          <w:szCs w:val="24"/>
        </w:rPr>
        <w:t xml:space="preserve"> nii</w:t>
      </w:r>
      <w:r w:rsidR="0014591F" w:rsidRPr="0079061A">
        <w:rPr>
          <w:rFonts w:cs="Times New Roman"/>
          <w:szCs w:val="24"/>
        </w:rPr>
        <w:t xml:space="preserve"> auto akusse kui ka vastupidi;</w:t>
      </w:r>
    </w:p>
    <w:p w14:paraId="426EB2B1" w14:textId="7987285C" w:rsidR="0014591F" w:rsidRPr="0079061A" w:rsidRDefault="0014591F" w:rsidP="00294F21">
      <w:pPr>
        <w:pStyle w:val="Loendilik"/>
        <w:widowControl w:val="0"/>
        <w:spacing w:line="240" w:lineRule="auto"/>
        <w:ind w:left="0"/>
        <w:rPr>
          <w:rFonts w:cs="Times New Roman"/>
          <w:szCs w:val="24"/>
        </w:rPr>
      </w:pPr>
      <w:r w:rsidRPr="0079061A">
        <w:rPr>
          <w:rFonts w:cs="Times New Roman"/>
          <w:szCs w:val="24"/>
        </w:rPr>
        <w:t>34</w:t>
      </w:r>
      <w:r w:rsidRPr="0079061A">
        <w:rPr>
          <w:rFonts w:cs="Times New Roman"/>
          <w:szCs w:val="24"/>
          <w:vertAlign w:val="superscript"/>
        </w:rPr>
        <w:t>3</w:t>
      </w:r>
      <w:r w:rsidRPr="0079061A">
        <w:rPr>
          <w:rFonts w:cs="Times New Roman"/>
          <w:szCs w:val="24"/>
        </w:rPr>
        <w:t>) üldsusele ligipääsmatu laadimispunkt – laadimispunkt, mis ei ole avalik ja kus elektrisõidukeid pargitakse tavapäraselt pikema aja vältel, näiteks elu- või töökoha juures;</w:t>
      </w:r>
      <w:r w:rsidR="006807A7" w:rsidRPr="0079061A">
        <w:rPr>
          <w:rFonts w:cs="Times New Roman"/>
          <w:szCs w:val="24"/>
        </w:rPr>
        <w:t>“;</w:t>
      </w:r>
    </w:p>
    <w:p w14:paraId="2BCA1408" w14:textId="77777777" w:rsidR="0014591F" w:rsidRPr="0079061A" w:rsidRDefault="0014591F" w:rsidP="00294F21">
      <w:pPr>
        <w:pStyle w:val="Loendilik"/>
        <w:widowControl w:val="0"/>
        <w:spacing w:line="240" w:lineRule="auto"/>
        <w:ind w:left="0"/>
        <w:rPr>
          <w:rFonts w:cs="Times New Roman"/>
          <w:szCs w:val="24"/>
        </w:rPr>
      </w:pPr>
    </w:p>
    <w:p w14:paraId="026F47AF" w14:textId="79CCEDE6" w:rsidR="0014591F" w:rsidRPr="0079061A" w:rsidRDefault="006807A7" w:rsidP="00294F21">
      <w:pPr>
        <w:pStyle w:val="Loendilik"/>
        <w:widowControl w:val="0"/>
        <w:spacing w:line="240" w:lineRule="auto"/>
        <w:ind w:left="0"/>
        <w:rPr>
          <w:rFonts w:cs="Times New Roman"/>
          <w:szCs w:val="24"/>
        </w:rPr>
      </w:pPr>
      <w:r w:rsidRPr="0079061A">
        <w:rPr>
          <w:rFonts w:cs="Times New Roman"/>
          <w:b/>
          <w:szCs w:val="24"/>
        </w:rPr>
        <w:t>3</w:t>
      </w:r>
      <w:r w:rsidR="0014591F" w:rsidRPr="0079061A">
        <w:rPr>
          <w:rFonts w:cs="Times New Roman"/>
          <w:b/>
          <w:szCs w:val="24"/>
        </w:rPr>
        <w:t>)</w:t>
      </w:r>
      <w:r w:rsidR="0014591F" w:rsidRPr="0079061A">
        <w:rPr>
          <w:rFonts w:cs="Times New Roman"/>
          <w:szCs w:val="24"/>
        </w:rPr>
        <w:t xml:space="preserve"> paragrahvi 58 täiendatakse lõikega 2</w:t>
      </w:r>
      <w:r w:rsidR="0014591F" w:rsidRPr="0079061A">
        <w:rPr>
          <w:rFonts w:cs="Times New Roman"/>
          <w:szCs w:val="24"/>
          <w:vertAlign w:val="superscript"/>
        </w:rPr>
        <w:t>2</w:t>
      </w:r>
      <w:r w:rsidR="0014591F" w:rsidRPr="0079061A">
        <w:rPr>
          <w:rFonts w:cs="Times New Roman"/>
          <w:szCs w:val="24"/>
        </w:rPr>
        <w:t xml:space="preserve"> järgmises sõnastuses:</w:t>
      </w:r>
    </w:p>
    <w:p w14:paraId="021DB0B6" w14:textId="0D2A36EE" w:rsidR="0014591F" w:rsidRPr="0079061A" w:rsidRDefault="0014591F" w:rsidP="00294F21">
      <w:pPr>
        <w:pStyle w:val="Loendilik"/>
        <w:widowControl w:val="0"/>
        <w:spacing w:line="240" w:lineRule="auto"/>
        <w:ind w:left="0"/>
        <w:rPr>
          <w:rFonts w:cs="Times New Roman"/>
          <w:szCs w:val="24"/>
        </w:rPr>
      </w:pPr>
      <w:r w:rsidRPr="0079061A">
        <w:rPr>
          <w:rFonts w:cs="Times New Roman"/>
          <w:szCs w:val="24"/>
        </w:rPr>
        <w:t>„(2</w:t>
      </w:r>
      <w:r w:rsidRPr="0079061A">
        <w:rPr>
          <w:rFonts w:cs="Times New Roman"/>
          <w:szCs w:val="24"/>
          <w:vertAlign w:val="superscript"/>
        </w:rPr>
        <w:t>2</w:t>
      </w:r>
      <w:r w:rsidRPr="0079061A">
        <w:rPr>
          <w:rFonts w:cs="Times New Roman"/>
          <w:szCs w:val="24"/>
        </w:rPr>
        <w:t>)</w:t>
      </w:r>
      <w:r w:rsidRPr="0079061A">
        <w:rPr>
          <w:rFonts w:cs="Times New Roman"/>
          <w:szCs w:val="24"/>
          <w:vertAlign w:val="superscript"/>
        </w:rPr>
        <w:t xml:space="preserve"> </w:t>
      </w:r>
      <w:r w:rsidRPr="0079061A">
        <w:rPr>
          <w:rFonts w:cs="Times New Roman"/>
          <w:szCs w:val="24"/>
        </w:rPr>
        <w:t>Käesoleva</w:t>
      </w:r>
      <w:r w:rsidR="00A220AE" w:rsidRPr="0079061A">
        <w:rPr>
          <w:rFonts w:cs="Times New Roman"/>
          <w:szCs w:val="24"/>
        </w:rPr>
        <w:t xml:space="preserve"> </w:t>
      </w:r>
      <w:r w:rsidRPr="0079061A">
        <w:rPr>
          <w:rFonts w:cs="Times New Roman"/>
          <w:szCs w:val="24"/>
        </w:rPr>
        <w:t>seaduse §-des 59, 59</w:t>
      </w:r>
      <w:r w:rsidRPr="0079061A">
        <w:rPr>
          <w:rFonts w:cs="Times New Roman"/>
          <w:szCs w:val="24"/>
          <w:vertAlign w:val="superscript"/>
        </w:rPr>
        <w:t>4</w:t>
      </w:r>
      <w:r w:rsidRPr="0079061A">
        <w:rPr>
          <w:rFonts w:cs="Times New Roman"/>
          <w:szCs w:val="24"/>
        </w:rPr>
        <w:t>, 59</w:t>
      </w:r>
      <w:r w:rsidRPr="0079061A">
        <w:rPr>
          <w:rFonts w:cs="Times New Roman"/>
          <w:szCs w:val="24"/>
          <w:vertAlign w:val="superscript"/>
        </w:rPr>
        <w:t>5</w:t>
      </w:r>
      <w:r w:rsidRPr="0079061A">
        <w:rPr>
          <w:rFonts w:cs="Times New Roman"/>
          <w:szCs w:val="24"/>
        </w:rPr>
        <w:t xml:space="preserve"> või 59</w:t>
      </w:r>
      <w:r w:rsidRPr="0079061A">
        <w:rPr>
          <w:rFonts w:cs="Times New Roman"/>
          <w:szCs w:val="24"/>
          <w:vertAlign w:val="superscript"/>
        </w:rPr>
        <w:t>6</w:t>
      </w:r>
      <w:r w:rsidRPr="0079061A">
        <w:rPr>
          <w:rFonts w:cs="Times New Roman"/>
          <w:szCs w:val="24"/>
        </w:rPr>
        <w:t xml:space="preserve"> nimetatud toetuse tervikuna või osalisel maksmisel saab ühe tegevusloaga jaotus- või põhivõrguettevõtja liitumispunkti taga olla üks tootmisseade.“;</w:t>
      </w:r>
    </w:p>
    <w:p w14:paraId="4810E912" w14:textId="77777777" w:rsidR="0014591F" w:rsidRPr="0079061A" w:rsidRDefault="0014591F" w:rsidP="00294F21">
      <w:pPr>
        <w:pStyle w:val="Loendilik"/>
        <w:widowControl w:val="0"/>
        <w:spacing w:line="240" w:lineRule="auto"/>
        <w:ind w:left="0"/>
        <w:rPr>
          <w:rFonts w:cs="Times New Roman"/>
          <w:szCs w:val="24"/>
        </w:rPr>
      </w:pPr>
    </w:p>
    <w:p w14:paraId="4BCA35CB" w14:textId="33D3B7CB" w:rsidR="0014591F" w:rsidRDefault="00EF1DF2" w:rsidP="00294F21">
      <w:pPr>
        <w:spacing w:line="240" w:lineRule="auto"/>
        <w:rPr>
          <w:rFonts w:cs="Times New Roman"/>
          <w:szCs w:val="24"/>
        </w:rPr>
      </w:pPr>
      <w:r w:rsidRPr="0079061A">
        <w:rPr>
          <w:rFonts w:cs="Times New Roman"/>
          <w:b/>
          <w:szCs w:val="24"/>
        </w:rPr>
        <w:t>4</w:t>
      </w:r>
      <w:r w:rsidR="0014591F" w:rsidRPr="0079061A">
        <w:rPr>
          <w:rFonts w:cs="Times New Roman"/>
          <w:b/>
          <w:szCs w:val="24"/>
        </w:rPr>
        <w:t>)</w:t>
      </w:r>
      <w:r w:rsidR="0014591F" w:rsidRPr="0079061A">
        <w:rPr>
          <w:rFonts w:cs="Times New Roman"/>
          <w:szCs w:val="24"/>
        </w:rPr>
        <w:t xml:space="preserve"> paragrahvi 58</w:t>
      </w:r>
      <w:r w:rsidR="0014591F" w:rsidRPr="0079061A">
        <w:rPr>
          <w:rFonts w:cs="Times New Roman"/>
          <w:szCs w:val="24"/>
          <w:vertAlign w:val="superscript"/>
        </w:rPr>
        <w:t>4</w:t>
      </w:r>
      <w:r w:rsidR="0014591F" w:rsidRPr="0079061A">
        <w:rPr>
          <w:rFonts w:cs="Times New Roman"/>
          <w:szCs w:val="24"/>
        </w:rPr>
        <w:t xml:space="preserve"> täiendatakse lõigetega 4–</w:t>
      </w:r>
      <w:r w:rsidR="006807A7" w:rsidRPr="0079061A">
        <w:rPr>
          <w:rFonts w:cs="Times New Roman"/>
          <w:szCs w:val="24"/>
        </w:rPr>
        <w:t>7</w:t>
      </w:r>
      <w:r w:rsidR="00910C5F">
        <w:rPr>
          <w:rFonts w:cs="Times New Roman"/>
          <w:szCs w:val="24"/>
        </w:rPr>
        <w:t xml:space="preserve"> </w:t>
      </w:r>
      <w:r w:rsidR="0014591F" w:rsidRPr="0079061A">
        <w:rPr>
          <w:rFonts w:cs="Times New Roman"/>
          <w:szCs w:val="24"/>
        </w:rPr>
        <w:t>järgmises sõnastuses:</w:t>
      </w:r>
    </w:p>
    <w:p w14:paraId="3B91CA4B" w14:textId="77777777" w:rsidR="001E2D06" w:rsidRPr="0079061A" w:rsidRDefault="001E2D06" w:rsidP="00294F21">
      <w:pPr>
        <w:spacing w:line="240" w:lineRule="auto"/>
        <w:rPr>
          <w:rFonts w:cs="Times New Roman"/>
          <w:szCs w:val="24"/>
        </w:rPr>
      </w:pPr>
    </w:p>
    <w:p w14:paraId="277E9247" w14:textId="4AE1E011" w:rsidR="0014591F" w:rsidRPr="0079061A" w:rsidRDefault="0014591F" w:rsidP="00294F21">
      <w:pPr>
        <w:spacing w:line="240" w:lineRule="auto"/>
        <w:rPr>
          <w:rFonts w:cs="Times New Roman"/>
          <w:szCs w:val="24"/>
        </w:rPr>
      </w:pPr>
      <w:r w:rsidRPr="0079061A">
        <w:rPr>
          <w:rFonts w:cs="Times New Roman"/>
          <w:szCs w:val="24"/>
        </w:rPr>
        <w:t>„(4) Vedelast biokütus</w:t>
      </w:r>
      <w:r w:rsidR="00D74BBD" w:rsidRPr="0079061A">
        <w:rPr>
          <w:rFonts w:cs="Times New Roman"/>
          <w:szCs w:val="24"/>
        </w:rPr>
        <w:t>es</w:t>
      </w:r>
      <w:r w:rsidRPr="0079061A">
        <w:rPr>
          <w:rFonts w:cs="Times New Roman"/>
          <w:szCs w:val="24"/>
        </w:rPr>
        <w:t>t ja biomasskütus</w:t>
      </w:r>
      <w:r w:rsidR="00D74BBD" w:rsidRPr="0079061A">
        <w:rPr>
          <w:rFonts w:cs="Times New Roman"/>
          <w:szCs w:val="24"/>
        </w:rPr>
        <w:t>es</w:t>
      </w:r>
      <w:r w:rsidRPr="0079061A">
        <w:rPr>
          <w:rFonts w:cs="Times New Roman"/>
          <w:szCs w:val="24"/>
        </w:rPr>
        <w:t xml:space="preserve">t toodetud energia toetuskava kavandamisel </w:t>
      </w:r>
      <w:r w:rsidR="00C60CBD" w:rsidRPr="0079061A">
        <w:rPr>
          <w:rFonts w:cs="Times New Roman"/>
          <w:szCs w:val="24"/>
        </w:rPr>
        <w:t>arvestatakse järgmisi tingimusi</w:t>
      </w:r>
      <w:r w:rsidRPr="0079061A">
        <w:rPr>
          <w:rFonts w:cs="Times New Roman"/>
          <w:szCs w:val="24"/>
        </w:rPr>
        <w:t>:</w:t>
      </w:r>
    </w:p>
    <w:p w14:paraId="3DBE65FD" w14:textId="77777777" w:rsidR="0014591F" w:rsidRPr="0079061A" w:rsidRDefault="0014591F" w:rsidP="00294F21">
      <w:pPr>
        <w:spacing w:line="240" w:lineRule="auto"/>
        <w:rPr>
          <w:rFonts w:cs="Times New Roman"/>
          <w:szCs w:val="24"/>
        </w:rPr>
      </w:pPr>
      <w:r w:rsidRPr="0079061A">
        <w:rPr>
          <w:rFonts w:cs="Times New Roman"/>
          <w:szCs w:val="24"/>
        </w:rPr>
        <w:t xml:space="preserve">1) metsa biomassi kasutatakse astmeliselt, lähtudes selle suurimast majanduslikust ja keskkonnaga seotud </w:t>
      </w:r>
      <w:r w:rsidRPr="00F07046">
        <w:rPr>
          <w:rFonts w:cs="Times New Roman"/>
          <w:szCs w:val="24"/>
        </w:rPr>
        <w:t>lisaväärtusest</w:t>
      </w:r>
      <w:r w:rsidRPr="0079061A">
        <w:rPr>
          <w:rFonts w:cs="Times New Roman"/>
          <w:szCs w:val="24"/>
        </w:rPr>
        <w:t>;</w:t>
      </w:r>
    </w:p>
    <w:p w14:paraId="4C5B7D97" w14:textId="77777777" w:rsidR="0014591F" w:rsidRPr="0079061A" w:rsidRDefault="0014591F" w:rsidP="00294F21">
      <w:pPr>
        <w:spacing w:line="240" w:lineRule="auto"/>
        <w:rPr>
          <w:rFonts w:cs="Times New Roman"/>
          <w:szCs w:val="24"/>
        </w:rPr>
      </w:pPr>
      <w:r w:rsidRPr="0079061A">
        <w:rPr>
          <w:rFonts w:cs="Times New Roman"/>
          <w:szCs w:val="24"/>
        </w:rPr>
        <w:t>2) toetust ei maksta saepalkide, vineeripakkude, tööstusliku ümarpuidu, kändude ja juurte kasutamise eest energia tootmiseks.</w:t>
      </w:r>
    </w:p>
    <w:p w14:paraId="5D47AD97" w14:textId="77777777" w:rsidR="009B5A83" w:rsidRPr="0079061A" w:rsidRDefault="009B5A83" w:rsidP="00294F21">
      <w:pPr>
        <w:spacing w:line="240" w:lineRule="auto"/>
        <w:rPr>
          <w:rFonts w:cs="Times New Roman"/>
          <w:szCs w:val="24"/>
        </w:rPr>
      </w:pPr>
    </w:p>
    <w:p w14:paraId="63239995" w14:textId="006C0A25" w:rsidR="0014591F" w:rsidRPr="0079061A" w:rsidRDefault="009B5A83" w:rsidP="08F24FF9">
      <w:pPr>
        <w:spacing w:line="240" w:lineRule="auto"/>
        <w:rPr>
          <w:rFonts w:cs="Times New Roman"/>
        </w:rPr>
      </w:pPr>
      <w:commentRangeStart w:id="49"/>
      <w:r w:rsidRPr="08F24FF9">
        <w:rPr>
          <w:rFonts w:cs="Times New Roman"/>
        </w:rPr>
        <w:t xml:space="preserve">(5) Valdkonna eest vastutav minister </w:t>
      </w:r>
      <w:r w:rsidR="005A1103" w:rsidRPr="08F24FF9">
        <w:rPr>
          <w:rFonts w:cs="Times New Roman"/>
        </w:rPr>
        <w:t>kehtestab</w:t>
      </w:r>
      <w:r w:rsidRPr="08F24FF9">
        <w:rPr>
          <w:rFonts w:cs="Times New Roman"/>
        </w:rPr>
        <w:t xml:space="preserve"> käesoleva paragrahvi lõike 4 punktis 1 nimetatud</w:t>
      </w:r>
      <w:r w:rsidR="009D26F8" w:rsidRPr="08F24FF9">
        <w:rPr>
          <w:rFonts w:cs="Times New Roman"/>
        </w:rPr>
        <w:t xml:space="preserve"> </w:t>
      </w:r>
      <w:r w:rsidRPr="08F24FF9">
        <w:rPr>
          <w:rFonts w:cs="Times New Roman"/>
        </w:rPr>
        <w:t xml:space="preserve">astmelise kasutuse </w:t>
      </w:r>
      <w:r w:rsidR="00B11318" w:rsidRPr="08F24FF9">
        <w:rPr>
          <w:rFonts w:cs="Times New Roman"/>
        </w:rPr>
        <w:t>eelistuste</w:t>
      </w:r>
      <w:r w:rsidRPr="08F24FF9">
        <w:rPr>
          <w:rFonts w:cs="Times New Roman"/>
        </w:rPr>
        <w:t xml:space="preserve"> nimekirja</w:t>
      </w:r>
      <w:r w:rsidR="00D74BBD" w:rsidRPr="08F24FF9">
        <w:rPr>
          <w:rFonts w:cs="Times New Roman"/>
        </w:rPr>
        <w:t xml:space="preserve"> määrusega</w:t>
      </w:r>
      <w:r w:rsidRPr="08F24FF9">
        <w:rPr>
          <w:rFonts w:cs="Times New Roman"/>
        </w:rPr>
        <w:t>.</w:t>
      </w:r>
      <w:commentRangeEnd w:id="49"/>
      <w:r>
        <w:commentReference w:id="49"/>
      </w:r>
    </w:p>
    <w:p w14:paraId="05CAB14D" w14:textId="77777777" w:rsidR="004A28A8" w:rsidRPr="0079061A" w:rsidRDefault="004A28A8" w:rsidP="00294F21">
      <w:pPr>
        <w:spacing w:line="240" w:lineRule="auto"/>
        <w:rPr>
          <w:rFonts w:cs="Times New Roman"/>
          <w:szCs w:val="24"/>
        </w:rPr>
      </w:pPr>
    </w:p>
    <w:p w14:paraId="67C7E189" w14:textId="5C4ECD72" w:rsidR="0014591F" w:rsidRPr="0079061A" w:rsidRDefault="0014591F" w:rsidP="00294F21">
      <w:pPr>
        <w:spacing w:line="240" w:lineRule="auto"/>
        <w:rPr>
          <w:rFonts w:cs="Times New Roman"/>
          <w:szCs w:val="24"/>
        </w:rPr>
      </w:pPr>
      <w:r w:rsidRPr="0079061A">
        <w:rPr>
          <w:rFonts w:cs="Times New Roman"/>
          <w:szCs w:val="24"/>
        </w:rPr>
        <w:t>(</w:t>
      </w:r>
      <w:r w:rsidR="006807A7" w:rsidRPr="0079061A">
        <w:rPr>
          <w:rFonts w:cs="Times New Roman"/>
          <w:szCs w:val="24"/>
        </w:rPr>
        <w:t>6</w:t>
      </w:r>
      <w:r w:rsidRPr="0079061A">
        <w:rPr>
          <w:rFonts w:cs="Times New Roman"/>
          <w:szCs w:val="24"/>
        </w:rPr>
        <w:t>) Käesoleva paragrahvi lõike 4 punkti 1 ei kohaldata</w:t>
      </w:r>
      <w:r w:rsidR="00C60CBD" w:rsidRPr="0079061A">
        <w:rPr>
          <w:rFonts w:cs="Times New Roman"/>
          <w:szCs w:val="24"/>
        </w:rPr>
        <w:t>,</w:t>
      </w:r>
      <w:r w:rsidRPr="0079061A">
        <w:rPr>
          <w:rFonts w:cs="Times New Roman"/>
          <w:szCs w:val="24"/>
        </w:rPr>
        <w:t xml:space="preserve"> kui:</w:t>
      </w:r>
    </w:p>
    <w:p w14:paraId="7A2440FF" w14:textId="7F14340B" w:rsidR="0014591F" w:rsidRPr="0079061A" w:rsidRDefault="0014591F" w:rsidP="00294F21">
      <w:pPr>
        <w:spacing w:line="240" w:lineRule="auto"/>
        <w:rPr>
          <w:rFonts w:cs="Times New Roman"/>
          <w:szCs w:val="24"/>
        </w:rPr>
      </w:pPr>
      <w:r w:rsidRPr="0079061A">
        <w:rPr>
          <w:rFonts w:cs="Times New Roman"/>
          <w:szCs w:val="24"/>
        </w:rPr>
        <w:t xml:space="preserve">1) </w:t>
      </w:r>
      <w:ins w:id="50" w:author="Moonika Kuusk - JUSTDIGI" w:date="2025-03-11T11:04:00Z" w16du:dateUtc="2025-03-11T09:04:00Z">
        <w:r w:rsidR="00ED6E5E">
          <w:rPr>
            <w:rFonts w:cs="Times New Roman"/>
            <w:szCs w:val="24"/>
          </w:rPr>
          <w:t>v</w:t>
        </w:r>
      </w:ins>
      <w:del w:id="51" w:author="Moonika Kuusk - JUSTDIGI" w:date="2025-03-11T11:04:00Z" w16du:dateUtc="2025-03-11T09:04:00Z">
        <w:r w:rsidR="004A28A8" w:rsidRPr="0079061A" w:rsidDel="00ED6E5E">
          <w:rPr>
            <w:rFonts w:cs="Times New Roman"/>
            <w:szCs w:val="24"/>
          </w:rPr>
          <w:delText>V</w:delText>
        </w:r>
      </w:del>
      <w:r w:rsidR="004A28A8" w:rsidRPr="0079061A">
        <w:rPr>
          <w:rFonts w:cs="Times New Roman"/>
          <w:szCs w:val="24"/>
        </w:rPr>
        <w:t xml:space="preserve">edelast biokütusest ja biomasskütusest </w:t>
      </w:r>
      <w:r w:rsidRPr="0079061A">
        <w:rPr>
          <w:rFonts w:cs="Times New Roman"/>
          <w:szCs w:val="24"/>
        </w:rPr>
        <w:t>toodetud energiat on vaja energiavarustuskindluse tagamiseks</w:t>
      </w:r>
      <w:r w:rsidR="00DD2DCC" w:rsidRPr="0079061A">
        <w:rPr>
          <w:rFonts w:cs="Times New Roman"/>
          <w:szCs w:val="24"/>
        </w:rPr>
        <w:t>;</w:t>
      </w:r>
    </w:p>
    <w:p w14:paraId="5BDE7CFB" w14:textId="6FA32116" w:rsidR="0014591F" w:rsidRPr="0079061A" w:rsidRDefault="0014591F" w:rsidP="00294F21">
      <w:pPr>
        <w:spacing w:line="240" w:lineRule="auto"/>
        <w:rPr>
          <w:rFonts w:cs="Times New Roman"/>
          <w:szCs w:val="24"/>
        </w:rPr>
      </w:pPr>
      <w:r w:rsidRPr="0079061A">
        <w:rPr>
          <w:rFonts w:cs="Times New Roman"/>
          <w:szCs w:val="24"/>
        </w:rPr>
        <w:t xml:space="preserve">2) kohalik tööstussektor energiamajanduse korralduse seaduse tähenduses ei ole kvantitatiivselt või tehniliselt võimeline kasutama metsa biomassi energia tootmisest suurema majandusliku ja keskkonnaalase </w:t>
      </w:r>
      <w:r w:rsidRPr="00CD42E4">
        <w:rPr>
          <w:rFonts w:cs="Times New Roman"/>
          <w:szCs w:val="24"/>
        </w:rPr>
        <w:t>lisaväärtuse</w:t>
      </w:r>
      <w:r w:rsidRPr="0079061A">
        <w:rPr>
          <w:rFonts w:cs="Times New Roman"/>
          <w:szCs w:val="24"/>
        </w:rPr>
        <w:t xml:space="preserve"> loomiseks.</w:t>
      </w:r>
    </w:p>
    <w:p w14:paraId="016D9D40" w14:textId="77777777" w:rsidR="0014591F" w:rsidDel="00343DF9" w:rsidRDefault="0014591F" w:rsidP="00294F21">
      <w:pPr>
        <w:spacing w:line="240" w:lineRule="auto"/>
        <w:rPr>
          <w:del w:id="52" w:author="Moonika Kuusk - JUSTDIGI" w:date="2025-03-04T11:36:00Z" w16du:dateUtc="2025-03-04T09:36:00Z"/>
          <w:rFonts w:cs="Times New Roman"/>
          <w:szCs w:val="24"/>
        </w:rPr>
      </w:pPr>
    </w:p>
    <w:p w14:paraId="1D2F495E" w14:textId="77777777" w:rsidR="00207F9A" w:rsidRPr="0079061A" w:rsidRDefault="00207F9A" w:rsidP="00294F21">
      <w:pPr>
        <w:spacing w:line="240" w:lineRule="auto"/>
        <w:rPr>
          <w:rFonts w:cs="Times New Roman"/>
          <w:szCs w:val="24"/>
        </w:rPr>
      </w:pPr>
    </w:p>
    <w:p w14:paraId="65366196" w14:textId="06F71717" w:rsidR="0014591F" w:rsidRPr="0079061A" w:rsidRDefault="0014591F" w:rsidP="00294F21">
      <w:pPr>
        <w:spacing w:line="240" w:lineRule="auto"/>
        <w:rPr>
          <w:rFonts w:cs="Times New Roman"/>
          <w:szCs w:val="24"/>
        </w:rPr>
      </w:pPr>
      <w:r w:rsidRPr="0079061A">
        <w:rPr>
          <w:rFonts w:cs="Times New Roman"/>
          <w:szCs w:val="24"/>
        </w:rPr>
        <w:lastRenderedPageBreak/>
        <w:t>(</w:t>
      </w:r>
      <w:r w:rsidR="006807A7" w:rsidRPr="0079061A">
        <w:rPr>
          <w:rFonts w:cs="Times New Roman"/>
          <w:szCs w:val="24"/>
        </w:rPr>
        <w:t>7</w:t>
      </w:r>
      <w:r w:rsidRPr="0079061A">
        <w:rPr>
          <w:rFonts w:cs="Times New Roman"/>
          <w:szCs w:val="24"/>
        </w:rPr>
        <w:t xml:space="preserve">) Käesoleva paragrahvi lõike </w:t>
      </w:r>
      <w:r w:rsidR="006807A7" w:rsidRPr="0079061A">
        <w:rPr>
          <w:rFonts w:cs="Times New Roman"/>
          <w:szCs w:val="24"/>
        </w:rPr>
        <w:t>6</w:t>
      </w:r>
      <w:r w:rsidRPr="0079061A">
        <w:rPr>
          <w:rFonts w:cs="Times New Roman"/>
          <w:szCs w:val="24"/>
        </w:rPr>
        <w:t xml:space="preserve"> punkt</w:t>
      </w:r>
      <w:r w:rsidR="006807A7" w:rsidRPr="0079061A">
        <w:rPr>
          <w:rFonts w:cs="Times New Roman"/>
          <w:szCs w:val="24"/>
        </w:rPr>
        <w:t>is</w:t>
      </w:r>
      <w:r w:rsidRPr="0079061A">
        <w:rPr>
          <w:rFonts w:cs="Times New Roman"/>
          <w:szCs w:val="24"/>
        </w:rPr>
        <w:t xml:space="preserve"> 2 </w:t>
      </w:r>
      <w:r w:rsidR="006807A7" w:rsidRPr="0079061A">
        <w:rPr>
          <w:rFonts w:cs="Times New Roman"/>
          <w:szCs w:val="24"/>
        </w:rPr>
        <w:t xml:space="preserve">nimetatud erandit rakendatakse, kui </w:t>
      </w:r>
      <w:r w:rsidRPr="0079061A">
        <w:rPr>
          <w:rFonts w:cs="Times New Roman"/>
          <w:szCs w:val="24"/>
        </w:rPr>
        <w:t>lähteained pärine</w:t>
      </w:r>
      <w:r w:rsidR="006807A7" w:rsidRPr="0079061A">
        <w:rPr>
          <w:rFonts w:cs="Times New Roman"/>
          <w:szCs w:val="24"/>
        </w:rPr>
        <w:t>vad</w:t>
      </w:r>
      <w:r w:rsidRPr="0079061A">
        <w:rPr>
          <w:rFonts w:cs="Times New Roman"/>
          <w:szCs w:val="24"/>
        </w:rPr>
        <w:t xml:space="preserve"> järgmisest tegevusest:</w:t>
      </w:r>
    </w:p>
    <w:p w14:paraId="724AA051" w14:textId="77777777" w:rsidR="0014591F" w:rsidRPr="0079061A" w:rsidRDefault="0014591F" w:rsidP="00294F21">
      <w:pPr>
        <w:spacing w:line="240" w:lineRule="auto"/>
        <w:rPr>
          <w:rFonts w:cs="Times New Roman"/>
          <w:szCs w:val="24"/>
        </w:rPr>
      </w:pPr>
      <w:r w:rsidRPr="0079061A">
        <w:rPr>
          <w:rFonts w:cs="Times New Roman"/>
          <w:szCs w:val="24"/>
        </w:rPr>
        <w:t>1) metsamajandustegevus, mille eesmärk on tagada kommertskasutusele eelnev harvendamine või mida tehakse kooskõlas riigisisese õigusega metsa- või maastikutulekahjude ennetamiseks suure riskiga piirkondades;</w:t>
      </w:r>
    </w:p>
    <w:p w14:paraId="33F52D27" w14:textId="77777777" w:rsidR="0014591F" w:rsidRPr="0079061A" w:rsidRDefault="0014591F" w:rsidP="00294F21">
      <w:pPr>
        <w:spacing w:line="240" w:lineRule="auto"/>
        <w:rPr>
          <w:rFonts w:cs="Times New Roman"/>
          <w:szCs w:val="24"/>
        </w:rPr>
      </w:pPr>
      <w:r w:rsidRPr="0079061A">
        <w:rPr>
          <w:rFonts w:cs="Times New Roman"/>
          <w:szCs w:val="24"/>
        </w:rPr>
        <w:t>2) sanitaarraie pärast dokumenteeritud looduslikke häiringuid või</w:t>
      </w:r>
    </w:p>
    <w:p w14:paraId="5FD1F008" w14:textId="1C76496F" w:rsidR="0014591F" w:rsidRPr="0079061A" w:rsidRDefault="0014591F" w:rsidP="00294F21">
      <w:pPr>
        <w:spacing w:line="240" w:lineRule="auto"/>
        <w:rPr>
          <w:rFonts w:cs="Times New Roman"/>
          <w:szCs w:val="24"/>
        </w:rPr>
      </w:pPr>
      <w:r w:rsidRPr="0079061A">
        <w:rPr>
          <w:rFonts w:cs="Times New Roman"/>
          <w:szCs w:val="24"/>
        </w:rPr>
        <w:t>3) sellise puidu raie, mille omadused kohalike töötlemisrajatiste jaoks ei sobi.</w:t>
      </w:r>
      <w:r w:rsidR="00D74BBD" w:rsidRPr="0079061A">
        <w:rPr>
          <w:rFonts w:cs="Times New Roman"/>
          <w:szCs w:val="24"/>
        </w:rPr>
        <w:t>“;</w:t>
      </w:r>
    </w:p>
    <w:p w14:paraId="13F24BF5" w14:textId="199EE15B" w:rsidR="0014591F" w:rsidRPr="0079061A" w:rsidRDefault="0014591F" w:rsidP="00294F21">
      <w:pPr>
        <w:tabs>
          <w:tab w:val="left" w:pos="7509"/>
        </w:tabs>
        <w:spacing w:line="240" w:lineRule="auto"/>
        <w:rPr>
          <w:rFonts w:cs="Times New Roman"/>
          <w:szCs w:val="24"/>
        </w:rPr>
      </w:pPr>
    </w:p>
    <w:p w14:paraId="5158C2CE" w14:textId="2F5EABB7" w:rsidR="0014591F" w:rsidRPr="0079061A" w:rsidRDefault="00EF1DF2" w:rsidP="08F24FF9">
      <w:pPr>
        <w:spacing w:line="240" w:lineRule="auto"/>
        <w:rPr>
          <w:rFonts w:cs="Times New Roman"/>
        </w:rPr>
      </w:pPr>
      <w:commentRangeStart w:id="53"/>
      <w:r w:rsidRPr="08F24FF9">
        <w:rPr>
          <w:rFonts w:cs="Times New Roman"/>
          <w:b/>
          <w:bCs/>
        </w:rPr>
        <w:t>5</w:t>
      </w:r>
      <w:r w:rsidR="0014591F" w:rsidRPr="08F24FF9">
        <w:rPr>
          <w:rFonts w:cs="Times New Roman"/>
          <w:b/>
          <w:bCs/>
        </w:rPr>
        <w:t>)</w:t>
      </w:r>
      <w:r w:rsidR="0014591F" w:rsidRPr="08F24FF9">
        <w:rPr>
          <w:rFonts w:cs="Times New Roman"/>
        </w:rPr>
        <w:t xml:space="preserve"> paragrahvi 59</w:t>
      </w:r>
      <w:r w:rsidR="0014591F" w:rsidRPr="08F24FF9">
        <w:rPr>
          <w:rFonts w:cs="Times New Roman"/>
          <w:vertAlign w:val="superscript"/>
        </w:rPr>
        <w:t>1</w:t>
      </w:r>
      <w:r w:rsidR="0014591F" w:rsidRPr="08F24FF9">
        <w:rPr>
          <w:rFonts w:cs="Times New Roman"/>
        </w:rPr>
        <w:t xml:space="preserve"> </w:t>
      </w:r>
      <w:r w:rsidR="00A220AE" w:rsidRPr="08F24FF9">
        <w:rPr>
          <w:rFonts w:cs="Times New Roman"/>
        </w:rPr>
        <w:t xml:space="preserve">lõiget 2 </w:t>
      </w:r>
      <w:r w:rsidR="0014591F" w:rsidRPr="08F24FF9">
        <w:rPr>
          <w:rFonts w:cs="Times New Roman"/>
        </w:rPr>
        <w:t>täiendatakse punkti</w:t>
      </w:r>
      <w:r w:rsidR="00A220AE" w:rsidRPr="08F24FF9">
        <w:rPr>
          <w:rFonts w:cs="Times New Roman"/>
        </w:rPr>
        <w:t>ga</w:t>
      </w:r>
      <w:r w:rsidR="0014591F" w:rsidRPr="08F24FF9">
        <w:rPr>
          <w:rFonts w:cs="Times New Roman"/>
        </w:rPr>
        <w:t xml:space="preserve"> </w:t>
      </w:r>
      <w:r w:rsidR="00870DD9" w:rsidRPr="08F24FF9">
        <w:rPr>
          <w:rFonts w:cs="Times New Roman"/>
        </w:rPr>
        <w:t>9</w:t>
      </w:r>
      <w:r w:rsidR="0014591F" w:rsidRPr="08F24FF9">
        <w:rPr>
          <w:rFonts w:cs="Times New Roman"/>
        </w:rPr>
        <w:t xml:space="preserve"> järgmises sõnastuses:</w:t>
      </w:r>
    </w:p>
    <w:p w14:paraId="553639A4" w14:textId="2890972D" w:rsidR="0014591F" w:rsidRPr="0079061A" w:rsidRDefault="0014591F" w:rsidP="08F24FF9">
      <w:pPr>
        <w:spacing w:line="240" w:lineRule="auto"/>
        <w:rPr>
          <w:rFonts w:cs="Times New Roman"/>
        </w:rPr>
      </w:pPr>
      <w:r w:rsidRPr="08F24FF9">
        <w:rPr>
          <w:rFonts w:cs="Times New Roman"/>
        </w:rPr>
        <w:t>„</w:t>
      </w:r>
      <w:r w:rsidR="00870DD9" w:rsidRPr="08F24FF9">
        <w:rPr>
          <w:rFonts w:cs="Times New Roman"/>
        </w:rPr>
        <w:t>9</w:t>
      </w:r>
      <w:r w:rsidRPr="08F24FF9">
        <w:rPr>
          <w:rFonts w:cs="Times New Roman"/>
        </w:rPr>
        <w:t>) elektrienergia eest, mis on toodetud energiamajanduse korralduse seaduse tähenduses metsa biomassist ainult elektrienergiat tootvas käitises.“</w:t>
      </w:r>
      <w:r w:rsidR="00A220AE" w:rsidRPr="08F24FF9">
        <w:rPr>
          <w:rFonts w:cs="Times New Roman"/>
        </w:rPr>
        <w:t>;</w:t>
      </w:r>
      <w:commentRangeEnd w:id="53"/>
      <w:r>
        <w:commentReference w:id="53"/>
      </w:r>
    </w:p>
    <w:p w14:paraId="1C4E3C7F" w14:textId="77777777" w:rsidR="0014591F" w:rsidRPr="0079061A" w:rsidRDefault="0014591F" w:rsidP="00294F21">
      <w:pPr>
        <w:spacing w:line="240" w:lineRule="auto"/>
        <w:rPr>
          <w:rFonts w:cs="Times New Roman"/>
          <w:szCs w:val="24"/>
        </w:rPr>
      </w:pPr>
    </w:p>
    <w:p w14:paraId="2C388D22" w14:textId="33822C4D" w:rsidR="00A220AE" w:rsidRPr="0079061A" w:rsidRDefault="00EF1DF2" w:rsidP="00294F21">
      <w:pPr>
        <w:spacing w:line="240" w:lineRule="auto"/>
        <w:rPr>
          <w:rFonts w:cs="Times New Roman"/>
          <w:b/>
          <w:bCs/>
          <w:szCs w:val="24"/>
        </w:rPr>
      </w:pPr>
      <w:r w:rsidRPr="0079061A">
        <w:rPr>
          <w:rFonts w:cs="Times New Roman"/>
          <w:b/>
          <w:bCs/>
          <w:szCs w:val="24"/>
        </w:rPr>
        <w:t>6</w:t>
      </w:r>
      <w:r w:rsidR="00A220AE" w:rsidRPr="0079061A">
        <w:rPr>
          <w:rFonts w:cs="Times New Roman"/>
          <w:b/>
          <w:bCs/>
          <w:szCs w:val="24"/>
        </w:rPr>
        <w:t xml:space="preserve">) </w:t>
      </w:r>
      <w:r w:rsidR="00A220AE" w:rsidRPr="0079061A">
        <w:rPr>
          <w:rFonts w:cs="Times New Roman"/>
          <w:szCs w:val="24"/>
        </w:rPr>
        <w:t>paragrahvi 59</w:t>
      </w:r>
      <w:r w:rsidR="00A220AE" w:rsidRPr="0079061A">
        <w:rPr>
          <w:rFonts w:cs="Times New Roman"/>
          <w:szCs w:val="24"/>
          <w:vertAlign w:val="superscript"/>
        </w:rPr>
        <w:t>1</w:t>
      </w:r>
      <w:r w:rsidR="00A220AE" w:rsidRPr="0079061A">
        <w:rPr>
          <w:rFonts w:cs="Times New Roman"/>
          <w:szCs w:val="24"/>
        </w:rPr>
        <w:t xml:space="preserve"> täiendatakse lõikega 2</w:t>
      </w:r>
      <w:r w:rsidR="00DD2DCC" w:rsidRPr="0079061A">
        <w:rPr>
          <w:rFonts w:cs="Times New Roman"/>
          <w:szCs w:val="24"/>
          <w:vertAlign w:val="superscript"/>
        </w:rPr>
        <w:t>1</w:t>
      </w:r>
      <w:r w:rsidR="00A220AE" w:rsidRPr="0079061A">
        <w:rPr>
          <w:rFonts w:cs="Times New Roman"/>
          <w:szCs w:val="24"/>
        </w:rPr>
        <w:t xml:space="preserve"> järgmises sõnastuses:</w:t>
      </w:r>
    </w:p>
    <w:p w14:paraId="0073878B" w14:textId="1321D595" w:rsidR="0014591F" w:rsidRPr="0079061A" w:rsidRDefault="00A220AE" w:rsidP="00294F21">
      <w:pPr>
        <w:spacing w:line="240" w:lineRule="auto"/>
        <w:rPr>
          <w:rFonts w:cs="Times New Roman"/>
          <w:szCs w:val="24"/>
        </w:rPr>
      </w:pPr>
      <w:r w:rsidRPr="0079061A">
        <w:rPr>
          <w:rFonts w:cs="Times New Roman"/>
          <w:szCs w:val="24"/>
        </w:rPr>
        <w:t>„</w:t>
      </w:r>
      <w:r w:rsidR="0014591F" w:rsidRPr="0079061A">
        <w:rPr>
          <w:rFonts w:cs="Times New Roman"/>
          <w:szCs w:val="24"/>
        </w:rPr>
        <w:t>(2</w:t>
      </w:r>
      <w:r w:rsidR="00023DE1" w:rsidRPr="0079061A">
        <w:rPr>
          <w:rFonts w:cs="Times New Roman"/>
          <w:szCs w:val="24"/>
          <w:vertAlign w:val="superscript"/>
        </w:rPr>
        <w:t>1</w:t>
      </w:r>
      <w:r w:rsidR="00023DE1" w:rsidRPr="0079061A">
        <w:rPr>
          <w:rFonts w:cs="Times New Roman"/>
          <w:szCs w:val="24"/>
        </w:rPr>
        <w:t xml:space="preserve">) </w:t>
      </w:r>
      <w:r w:rsidR="0014591F" w:rsidRPr="0079061A">
        <w:rPr>
          <w:rFonts w:cs="Times New Roman"/>
          <w:szCs w:val="24"/>
        </w:rPr>
        <w:t xml:space="preserve">Käesoleva paragrahvi lõike 2 punkti </w:t>
      </w:r>
      <w:r w:rsidR="00870DD9" w:rsidRPr="0079061A">
        <w:rPr>
          <w:rFonts w:cs="Times New Roman"/>
          <w:szCs w:val="24"/>
        </w:rPr>
        <w:t>9</w:t>
      </w:r>
      <w:r w:rsidR="0014591F" w:rsidRPr="0079061A">
        <w:rPr>
          <w:rFonts w:cs="Times New Roman"/>
          <w:szCs w:val="24"/>
        </w:rPr>
        <w:t xml:space="preserve"> ei kohaldata</w:t>
      </w:r>
      <w:r w:rsidR="00870DD9" w:rsidRPr="0079061A">
        <w:rPr>
          <w:rFonts w:cs="Times New Roman"/>
          <w:szCs w:val="24"/>
        </w:rPr>
        <w:t>,</w:t>
      </w:r>
      <w:r w:rsidR="0014591F" w:rsidRPr="0079061A">
        <w:rPr>
          <w:rFonts w:cs="Times New Roman"/>
          <w:szCs w:val="24"/>
        </w:rPr>
        <w:t xml:space="preserve"> kui </w:t>
      </w:r>
      <w:r w:rsidR="00C41793" w:rsidRPr="0079061A">
        <w:rPr>
          <w:rFonts w:cs="Times New Roman"/>
          <w:szCs w:val="24"/>
        </w:rPr>
        <w:t xml:space="preserve">nimetatud </w:t>
      </w:r>
      <w:r w:rsidR="0014591F" w:rsidRPr="0079061A">
        <w:rPr>
          <w:rFonts w:cs="Times New Roman"/>
          <w:szCs w:val="24"/>
        </w:rPr>
        <w:t>elektrienergia vastab</w:t>
      </w:r>
      <w:r w:rsidR="00E55606" w:rsidRPr="0079061A">
        <w:rPr>
          <w:rFonts w:cs="Times New Roman"/>
          <w:szCs w:val="24"/>
        </w:rPr>
        <w:t xml:space="preserve"> energiamajanduse korralduse seaduse § 32</w:t>
      </w:r>
      <w:r w:rsidR="00E55606" w:rsidRPr="0079061A">
        <w:rPr>
          <w:rFonts w:cs="Times New Roman"/>
          <w:szCs w:val="24"/>
          <w:vertAlign w:val="superscript"/>
        </w:rPr>
        <w:t>2</w:t>
      </w:r>
      <w:r w:rsidR="00E55606" w:rsidRPr="0079061A">
        <w:rPr>
          <w:rFonts w:cs="Times New Roman"/>
          <w:szCs w:val="24"/>
        </w:rPr>
        <w:t xml:space="preserve"> lõikes 14 sätestatud nõuetele ja</w:t>
      </w:r>
      <w:r w:rsidR="0014591F" w:rsidRPr="0079061A">
        <w:rPr>
          <w:rFonts w:cs="Times New Roman"/>
          <w:szCs w:val="24"/>
        </w:rPr>
        <w:t xml:space="preserve"> vähemalt ühele järgmistest tingimustest:</w:t>
      </w:r>
    </w:p>
    <w:p w14:paraId="6B2383D6" w14:textId="02E23635" w:rsidR="0014591F" w:rsidRPr="008D3366" w:rsidRDefault="005567A3" w:rsidP="005567A3">
      <w:pPr>
        <w:spacing w:line="240" w:lineRule="auto"/>
        <w:rPr>
          <w:rFonts w:cs="Times New Roman"/>
          <w:szCs w:val="24"/>
        </w:rPr>
      </w:pPr>
      <w:r>
        <w:rPr>
          <w:rFonts w:cs="Times New Roman"/>
          <w:szCs w:val="24"/>
        </w:rPr>
        <w:t xml:space="preserve">1) </w:t>
      </w:r>
      <w:r w:rsidR="0014591F" w:rsidRPr="005567A3">
        <w:rPr>
          <w:rFonts w:cs="Times New Roman"/>
          <w:szCs w:val="24"/>
        </w:rPr>
        <w:t>seda toodetakse piirkonnas, mis on tahketest fossiilkütustest sõltuvuse tõttu kindlaks määratud Euroopa Parlamendi ja nõukogu määruse (EL) 2021/1056</w:t>
      </w:r>
      <w:r w:rsidR="00C41793" w:rsidRPr="005567A3">
        <w:rPr>
          <w:rFonts w:cs="Times New Roman"/>
          <w:szCs w:val="24"/>
        </w:rPr>
        <w:t>, millega luuakse Õiglase Ülemineku Fond</w:t>
      </w:r>
      <w:r w:rsidR="0014591F" w:rsidRPr="005567A3">
        <w:rPr>
          <w:rFonts w:cs="Times New Roman"/>
          <w:szCs w:val="24"/>
        </w:rPr>
        <w:t xml:space="preserve"> (ELT L 231, 30.</w:t>
      </w:r>
      <w:ins w:id="54" w:author="Moonika Kuusk - JUSTDIGI" w:date="2025-03-11T11:08:00Z" w16du:dateUtc="2025-03-11T09:08:00Z">
        <w:r w:rsidR="00CD1F82">
          <w:rPr>
            <w:rFonts w:cs="Times New Roman"/>
            <w:szCs w:val="24"/>
          </w:rPr>
          <w:t>0</w:t>
        </w:r>
      </w:ins>
      <w:r w:rsidR="0014591F" w:rsidRPr="005567A3">
        <w:rPr>
          <w:rFonts w:cs="Times New Roman"/>
          <w:szCs w:val="24"/>
        </w:rPr>
        <w:t>6.2021, lk 1</w:t>
      </w:r>
      <w:r w:rsidRPr="005567A3">
        <w:rPr>
          <w:rFonts w:cs="Times New Roman"/>
          <w:szCs w:val="24"/>
        </w:rPr>
        <w:t>–</w:t>
      </w:r>
      <w:r w:rsidR="0014591F" w:rsidRPr="005567A3">
        <w:rPr>
          <w:rFonts w:cs="Times New Roman"/>
          <w:szCs w:val="24"/>
        </w:rPr>
        <w:t>20)</w:t>
      </w:r>
      <w:r w:rsidR="00C41793" w:rsidRPr="005567A3">
        <w:rPr>
          <w:rFonts w:cs="Times New Roman"/>
          <w:szCs w:val="24"/>
        </w:rPr>
        <w:t>,</w:t>
      </w:r>
      <w:r w:rsidR="0014591F" w:rsidRPr="005567A3">
        <w:rPr>
          <w:rFonts w:cs="Times New Roman"/>
          <w:szCs w:val="24"/>
        </w:rPr>
        <w:t xml:space="preserve"> kohaselt kehtestatud õiglase ülemineku territoriaalses </w:t>
      </w:r>
      <w:r w:rsidR="0014591F" w:rsidRPr="008D3366">
        <w:rPr>
          <w:rFonts w:cs="Times New Roman"/>
          <w:szCs w:val="24"/>
        </w:rPr>
        <w:t>kavas;</w:t>
      </w:r>
    </w:p>
    <w:p w14:paraId="4C858641" w14:textId="20E3D88C" w:rsidR="0014591F" w:rsidRPr="0079061A" w:rsidRDefault="0014591F" w:rsidP="00294F21">
      <w:pPr>
        <w:spacing w:line="240" w:lineRule="auto"/>
        <w:rPr>
          <w:rFonts w:cs="Times New Roman"/>
          <w:szCs w:val="24"/>
        </w:rPr>
      </w:pPr>
      <w:r w:rsidRPr="008D3366">
        <w:rPr>
          <w:rFonts w:cs="Times New Roman"/>
          <w:szCs w:val="24"/>
        </w:rPr>
        <w:t xml:space="preserve">2) selle </w:t>
      </w:r>
      <w:r w:rsidR="008D3366" w:rsidRPr="008D3366">
        <w:rPr>
          <w:rFonts w:cs="Times New Roman"/>
          <w:szCs w:val="24"/>
        </w:rPr>
        <w:t>tootmise käigus tekkinud süsihappegaas kogutakse ja säilitatakse</w:t>
      </w:r>
      <w:r w:rsidRPr="008D3366">
        <w:rPr>
          <w:rFonts w:cs="Times New Roman"/>
          <w:szCs w:val="24"/>
        </w:rPr>
        <w:t>.“</w:t>
      </w:r>
      <w:r w:rsidR="00870DD9" w:rsidRPr="008D3366">
        <w:rPr>
          <w:rFonts w:cs="Times New Roman"/>
          <w:szCs w:val="24"/>
        </w:rPr>
        <w:t>;</w:t>
      </w:r>
    </w:p>
    <w:p w14:paraId="397C4501" w14:textId="77777777" w:rsidR="0014591F" w:rsidRPr="0079061A" w:rsidRDefault="0014591F" w:rsidP="00294F21">
      <w:pPr>
        <w:spacing w:line="240" w:lineRule="auto"/>
        <w:rPr>
          <w:rFonts w:cs="Times New Roman"/>
          <w:szCs w:val="24"/>
        </w:rPr>
      </w:pPr>
    </w:p>
    <w:p w14:paraId="6F700596" w14:textId="22941CBA" w:rsidR="0014591F" w:rsidRPr="0079061A" w:rsidRDefault="00EF1DF2" w:rsidP="00294F21">
      <w:pPr>
        <w:spacing w:line="240" w:lineRule="auto"/>
        <w:rPr>
          <w:rFonts w:cs="Times New Roman"/>
          <w:szCs w:val="24"/>
        </w:rPr>
      </w:pPr>
      <w:r w:rsidRPr="0079061A">
        <w:rPr>
          <w:rFonts w:cs="Times New Roman"/>
          <w:b/>
          <w:szCs w:val="24"/>
        </w:rPr>
        <w:t>7</w:t>
      </w:r>
      <w:r w:rsidR="0014591F" w:rsidRPr="0079061A">
        <w:rPr>
          <w:rFonts w:cs="Times New Roman"/>
          <w:b/>
          <w:szCs w:val="24"/>
        </w:rPr>
        <w:t xml:space="preserve">) </w:t>
      </w:r>
      <w:r w:rsidR="0014591F" w:rsidRPr="0079061A">
        <w:rPr>
          <w:rFonts w:cs="Times New Roman"/>
          <w:szCs w:val="24"/>
        </w:rPr>
        <w:t>paragrahvi 59</w:t>
      </w:r>
      <w:r w:rsidR="0014591F" w:rsidRPr="0079061A">
        <w:rPr>
          <w:rFonts w:cs="Times New Roman"/>
          <w:szCs w:val="24"/>
          <w:vertAlign w:val="superscript"/>
        </w:rPr>
        <w:t>1</w:t>
      </w:r>
      <w:r w:rsidR="0014591F" w:rsidRPr="0079061A">
        <w:rPr>
          <w:rFonts w:cs="Times New Roman"/>
          <w:szCs w:val="24"/>
        </w:rPr>
        <w:t xml:space="preserve"> lõiget 7 täiendatakse punktiga 2</w:t>
      </w:r>
      <w:r w:rsidR="0014591F" w:rsidRPr="0079061A">
        <w:rPr>
          <w:rFonts w:cs="Times New Roman"/>
          <w:szCs w:val="24"/>
          <w:vertAlign w:val="superscript"/>
        </w:rPr>
        <w:t>5</w:t>
      </w:r>
      <w:r w:rsidR="0014591F" w:rsidRPr="0079061A">
        <w:rPr>
          <w:rFonts w:cs="Times New Roman"/>
          <w:szCs w:val="24"/>
        </w:rPr>
        <w:t xml:space="preserve"> järgmises sõnastuses:</w:t>
      </w:r>
    </w:p>
    <w:p w14:paraId="37933D9C" w14:textId="070A5DAD" w:rsidR="0014591F" w:rsidRPr="0079061A" w:rsidRDefault="0014591F"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5</w:t>
      </w:r>
      <w:r w:rsidRPr="0079061A">
        <w:rPr>
          <w:rFonts w:cs="Times New Roman"/>
          <w:szCs w:val="24"/>
        </w:rPr>
        <w:t>) kauplemisperioodi kaupa hinnapiirkonnas tarnitud energia tootmisega kaasnenud kasvuhoonegaaside heite määra ja nende prognoosid;“;</w:t>
      </w:r>
    </w:p>
    <w:p w14:paraId="26AF55BA" w14:textId="77777777" w:rsidR="0014591F" w:rsidRPr="0079061A" w:rsidRDefault="0014591F" w:rsidP="00294F21">
      <w:pPr>
        <w:spacing w:line="240" w:lineRule="auto"/>
        <w:rPr>
          <w:rFonts w:cs="Times New Roman"/>
          <w:szCs w:val="24"/>
        </w:rPr>
      </w:pPr>
    </w:p>
    <w:p w14:paraId="2F78820F" w14:textId="2570E308" w:rsidR="0014591F" w:rsidRPr="0079061A" w:rsidRDefault="00EF1DF2" w:rsidP="00294F21">
      <w:pPr>
        <w:pStyle w:val="paragraph"/>
        <w:spacing w:before="0" w:beforeAutospacing="0" w:after="0" w:afterAutospacing="0"/>
        <w:rPr>
          <w:rStyle w:val="eop"/>
          <w:rFonts w:eastAsiaTheme="majorEastAsia"/>
        </w:rPr>
      </w:pPr>
      <w:r w:rsidRPr="0079061A">
        <w:rPr>
          <w:b/>
          <w:bCs/>
        </w:rPr>
        <w:t>8</w:t>
      </w:r>
      <w:r w:rsidR="0014591F" w:rsidRPr="0079061A">
        <w:rPr>
          <w:b/>
          <w:bCs/>
        </w:rPr>
        <w:t>)</w:t>
      </w:r>
      <w:r w:rsidR="0014591F" w:rsidRPr="0079061A">
        <w:t xml:space="preserve"> </w:t>
      </w:r>
      <w:r w:rsidR="0014591F" w:rsidRPr="0079061A">
        <w:rPr>
          <w:rStyle w:val="eop"/>
          <w:rFonts w:eastAsiaTheme="majorEastAsia"/>
        </w:rPr>
        <w:t>paragrahvi 65 täiendatakse lõikega 1</w:t>
      </w:r>
      <w:r w:rsidR="0014591F" w:rsidRPr="0079061A">
        <w:rPr>
          <w:rStyle w:val="eop"/>
          <w:rFonts w:eastAsiaTheme="majorEastAsia"/>
          <w:vertAlign w:val="superscript"/>
        </w:rPr>
        <w:t>3</w:t>
      </w:r>
      <w:r w:rsidR="0014591F" w:rsidRPr="0079061A">
        <w:rPr>
          <w:rStyle w:val="eop"/>
          <w:rFonts w:eastAsiaTheme="majorEastAsia"/>
        </w:rPr>
        <w:t xml:space="preserve"> järgmises sõnastuses:</w:t>
      </w:r>
    </w:p>
    <w:p w14:paraId="3D2249D9" w14:textId="519CC9C5" w:rsidR="0014591F" w:rsidRPr="0079061A" w:rsidRDefault="0014591F" w:rsidP="08F24FF9">
      <w:pPr>
        <w:spacing w:line="240" w:lineRule="auto"/>
        <w:rPr>
          <w:rFonts w:eastAsiaTheme="majorEastAsia" w:cs="Times New Roman"/>
        </w:rPr>
      </w:pPr>
      <w:r w:rsidRPr="08F24FF9">
        <w:rPr>
          <w:rStyle w:val="eop"/>
          <w:rFonts w:eastAsiaTheme="majorEastAsia" w:cs="Times New Roman"/>
        </w:rPr>
        <w:t>„(1</w:t>
      </w:r>
      <w:r w:rsidRPr="08F24FF9">
        <w:rPr>
          <w:rStyle w:val="eop"/>
          <w:rFonts w:eastAsiaTheme="majorEastAsia" w:cs="Times New Roman"/>
          <w:vertAlign w:val="superscript"/>
        </w:rPr>
        <w:t>3</w:t>
      </w:r>
      <w:r w:rsidRPr="08F24FF9">
        <w:rPr>
          <w:rStyle w:val="eop"/>
          <w:rFonts w:eastAsiaTheme="majorEastAsia" w:cs="Times New Roman"/>
        </w:rPr>
        <w:t xml:space="preserve">) </w:t>
      </w:r>
      <w:r w:rsidRPr="08F24FF9">
        <w:rPr>
          <w:rFonts w:eastAsiaTheme="majorEastAsia" w:cs="Times New Roman"/>
        </w:rPr>
        <w:t xml:space="preserve">Võrguettevõtja kehtestab oma võrguga liituvatele </w:t>
      </w:r>
      <w:r w:rsidR="00EF1DF2" w:rsidRPr="08F24FF9">
        <w:rPr>
          <w:rFonts w:eastAsiaTheme="majorEastAsia" w:cs="Times New Roman"/>
        </w:rPr>
        <w:t xml:space="preserve">üldsusele ligipääsmatutele </w:t>
      </w:r>
      <w:r w:rsidRPr="08F24FF9">
        <w:rPr>
          <w:rFonts w:eastAsiaTheme="majorEastAsia" w:cs="Times New Roman"/>
        </w:rPr>
        <w:t xml:space="preserve">laadimispunktidele tehnilised tingimused, mis tagavad </w:t>
      </w:r>
      <w:commentRangeStart w:id="55"/>
      <w:r w:rsidRPr="08F24FF9">
        <w:rPr>
          <w:rFonts w:eastAsiaTheme="majorEastAsia" w:cs="Times New Roman"/>
        </w:rPr>
        <w:t>vähemalt</w:t>
      </w:r>
      <w:commentRangeEnd w:id="55"/>
      <w:r>
        <w:commentReference w:id="55"/>
      </w:r>
      <w:r w:rsidR="00EF1DF2" w:rsidRPr="08F24FF9">
        <w:rPr>
          <w:rFonts w:eastAsiaTheme="majorEastAsia" w:cs="Times New Roman"/>
        </w:rPr>
        <w:t>, et laadimispunkt võimaldab:</w:t>
      </w:r>
    </w:p>
    <w:p w14:paraId="6777DFD9" w14:textId="1B254A59" w:rsidR="0014591F" w:rsidRPr="0079061A" w:rsidRDefault="0014591F" w:rsidP="00294F21">
      <w:pPr>
        <w:spacing w:line="240" w:lineRule="auto"/>
        <w:rPr>
          <w:rFonts w:eastAsiaTheme="majorEastAsia" w:cs="Times New Roman"/>
          <w:szCs w:val="24"/>
        </w:rPr>
      </w:pPr>
      <w:r w:rsidRPr="0079061A">
        <w:rPr>
          <w:rFonts w:eastAsiaTheme="majorEastAsia" w:cs="Times New Roman"/>
          <w:szCs w:val="24"/>
        </w:rPr>
        <w:t>1) V2G</w:t>
      </w:r>
      <w:ins w:id="56" w:author="Moonika Kuusk - JUSTDIGI" w:date="2025-03-04T11:56:00Z" w16du:dateUtc="2025-03-04T09:56:00Z">
        <w:r w:rsidR="002C7208">
          <w:rPr>
            <w:rFonts w:eastAsiaTheme="majorEastAsia" w:cs="Times New Roman"/>
            <w:szCs w:val="24"/>
          </w:rPr>
          <w:t>-</w:t>
        </w:r>
      </w:ins>
      <w:del w:id="57" w:author="Moonika Kuusk - JUSTDIGI" w:date="2025-03-04T11:56:00Z" w16du:dateUtc="2025-03-04T09:56:00Z">
        <w:r w:rsidRPr="0079061A" w:rsidDel="002C7208">
          <w:rPr>
            <w:rFonts w:eastAsiaTheme="majorEastAsia" w:cs="Times New Roman"/>
            <w:szCs w:val="24"/>
          </w:rPr>
          <w:delText xml:space="preserve"> </w:delText>
        </w:r>
      </w:del>
      <w:r w:rsidRPr="0079061A">
        <w:rPr>
          <w:rFonts w:eastAsiaTheme="majorEastAsia" w:cs="Times New Roman"/>
          <w:szCs w:val="24"/>
        </w:rPr>
        <w:t>süsteemi kasutamist</w:t>
      </w:r>
      <w:r w:rsidR="00B82B94" w:rsidRPr="0079061A">
        <w:rPr>
          <w:rFonts w:eastAsiaTheme="majorEastAsia" w:cs="Times New Roman"/>
          <w:szCs w:val="24"/>
        </w:rPr>
        <w:t xml:space="preserve"> ja</w:t>
      </w:r>
    </w:p>
    <w:p w14:paraId="167084FF" w14:textId="3E66EF73" w:rsidR="003E068D" w:rsidRPr="0079061A" w:rsidRDefault="0014591F" w:rsidP="00294F21">
      <w:pPr>
        <w:spacing w:line="240" w:lineRule="auto"/>
        <w:rPr>
          <w:rFonts w:eastAsiaTheme="majorEastAsia" w:cs="Times New Roman"/>
          <w:szCs w:val="24"/>
        </w:rPr>
      </w:pPr>
      <w:r w:rsidRPr="0079061A">
        <w:rPr>
          <w:rFonts w:eastAsiaTheme="majorEastAsia" w:cs="Times New Roman"/>
          <w:szCs w:val="24"/>
        </w:rPr>
        <w:t>2)</w:t>
      </w:r>
      <w:r w:rsidR="00384F70">
        <w:rPr>
          <w:rFonts w:eastAsiaTheme="majorEastAsia" w:cs="Times New Roman"/>
          <w:szCs w:val="24"/>
        </w:rPr>
        <w:t> </w:t>
      </w:r>
      <w:r w:rsidRPr="0079061A">
        <w:rPr>
          <w:rFonts w:eastAsiaTheme="majorEastAsia" w:cs="Times New Roman"/>
          <w:szCs w:val="24"/>
        </w:rPr>
        <w:t>kliendi soovil liidestada V2G</w:t>
      </w:r>
      <w:ins w:id="58" w:author="Moonika Kuusk - JUSTDIGI" w:date="2025-03-04T11:56:00Z" w16du:dateUtc="2025-03-04T09:56:00Z">
        <w:r w:rsidR="002C7208">
          <w:rPr>
            <w:rFonts w:eastAsiaTheme="majorEastAsia" w:cs="Times New Roman"/>
            <w:szCs w:val="24"/>
          </w:rPr>
          <w:t>-</w:t>
        </w:r>
      </w:ins>
      <w:del w:id="59" w:author="Moonika Kuusk - JUSTDIGI" w:date="2025-03-04T11:56:00Z" w16du:dateUtc="2025-03-04T09:56:00Z">
        <w:r w:rsidRPr="0079061A" w:rsidDel="002C7208">
          <w:rPr>
            <w:rFonts w:eastAsiaTheme="majorEastAsia" w:cs="Times New Roman"/>
            <w:szCs w:val="24"/>
          </w:rPr>
          <w:delText xml:space="preserve"> </w:delText>
        </w:r>
      </w:del>
      <w:r w:rsidRPr="0079061A">
        <w:rPr>
          <w:rFonts w:eastAsiaTheme="majorEastAsia" w:cs="Times New Roman"/>
          <w:szCs w:val="24"/>
        </w:rPr>
        <w:t>süsteemi liitumispunkti nutiarvesti reaalajalähedaste mõõtmistega.“</w:t>
      </w:r>
      <w:r w:rsidR="003E068D" w:rsidRPr="0079061A">
        <w:rPr>
          <w:rFonts w:eastAsiaTheme="majorEastAsia" w:cs="Times New Roman"/>
          <w:szCs w:val="24"/>
        </w:rPr>
        <w:t>;</w:t>
      </w:r>
    </w:p>
    <w:p w14:paraId="0D6EB680" w14:textId="77777777" w:rsidR="003E068D" w:rsidRPr="0079061A" w:rsidRDefault="003E068D" w:rsidP="00294F21">
      <w:pPr>
        <w:spacing w:line="240" w:lineRule="auto"/>
        <w:rPr>
          <w:rFonts w:eastAsiaTheme="majorEastAsia" w:cs="Times New Roman"/>
          <w:szCs w:val="24"/>
        </w:rPr>
      </w:pPr>
    </w:p>
    <w:p w14:paraId="7CD375C0" w14:textId="3A1E4ACE" w:rsidR="0014591F" w:rsidRPr="0079061A" w:rsidRDefault="003E068D" w:rsidP="00294F21">
      <w:pPr>
        <w:spacing w:line="240" w:lineRule="auto"/>
        <w:rPr>
          <w:rFonts w:eastAsiaTheme="majorEastAsia" w:cs="Times New Roman"/>
          <w:szCs w:val="24"/>
        </w:rPr>
      </w:pPr>
      <w:r w:rsidRPr="0079061A">
        <w:rPr>
          <w:rFonts w:eastAsiaTheme="majorEastAsia" w:cs="Times New Roman"/>
          <w:b/>
          <w:bCs/>
          <w:szCs w:val="24"/>
        </w:rPr>
        <w:t>9)</w:t>
      </w:r>
      <w:r w:rsidRPr="0079061A">
        <w:rPr>
          <w:rFonts w:cs="Times New Roman"/>
          <w:szCs w:val="24"/>
        </w:rPr>
        <w:t xml:space="preserve"> seaduse normitehnilist mär</w:t>
      </w:r>
      <w:r w:rsidR="00EE68E7" w:rsidRPr="0079061A">
        <w:rPr>
          <w:rFonts w:cs="Times New Roman"/>
          <w:szCs w:val="24"/>
        </w:rPr>
        <w:t>kust</w:t>
      </w:r>
      <w:r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w:t>
      </w:r>
      <w:del w:id="60" w:author="Moonika Kuusk - JUSTDIGI" w:date="2025-03-11T11:11:00Z" w16du:dateUtc="2025-03-11T09:11:00Z">
        <w:r w:rsidRPr="0079061A" w:rsidDel="002D1654">
          <w:rPr>
            <w:rFonts w:cs="Times New Roman"/>
            <w:szCs w:val="24"/>
          </w:rPr>
          <w:delText>,</w:delText>
        </w:r>
      </w:del>
      <w:r w:rsidRPr="0079061A">
        <w:rPr>
          <w:rFonts w:cs="Times New Roman"/>
          <w:szCs w:val="24"/>
        </w:rPr>
        <w:t xml:space="preserve"> </w:t>
      </w:r>
      <w:del w:id="61" w:author="Moonika Kuusk - JUSTDIGI" w:date="2025-03-04T11:57:00Z" w16du:dateUtc="2025-03-04T09:57:00Z">
        <w:r w:rsidR="00207F9A" w:rsidDel="00120A72">
          <w:rPr>
            <w:rFonts w:cs="Times New Roman"/>
            <w:szCs w:val="24"/>
          </w:rPr>
          <w:br/>
        </w:r>
      </w:del>
      <w:r w:rsidR="001C1E51">
        <w:rPr>
          <w:rFonts w:cs="Times New Roman"/>
          <w:szCs w:val="24"/>
        </w:rPr>
        <w:t>(</w:t>
      </w:r>
      <w:r w:rsidRPr="0079061A">
        <w:rPr>
          <w:rFonts w:cs="Times New Roman"/>
          <w:szCs w:val="24"/>
        </w:rPr>
        <w:t>ELT L, 2023/2413, 31.10.2023</w:t>
      </w:r>
      <w:r w:rsidR="001C1E51">
        <w:rPr>
          <w:rFonts w:cs="Times New Roman"/>
          <w:szCs w:val="24"/>
        </w:rPr>
        <w:t>)</w:t>
      </w:r>
      <w:r w:rsidRPr="0079061A">
        <w:rPr>
          <w:rFonts w:cs="Times New Roman"/>
          <w:szCs w:val="24"/>
        </w:rPr>
        <w:t>.“.</w:t>
      </w:r>
    </w:p>
    <w:p w14:paraId="5759327F" w14:textId="77777777" w:rsidR="0014591F" w:rsidRPr="0079061A" w:rsidRDefault="0014591F" w:rsidP="00294F21">
      <w:pPr>
        <w:spacing w:line="240" w:lineRule="auto"/>
        <w:rPr>
          <w:rFonts w:cs="Times New Roman"/>
          <w:szCs w:val="24"/>
        </w:rPr>
      </w:pPr>
    </w:p>
    <w:p w14:paraId="0DA18ACC" w14:textId="77777777" w:rsidR="0014591F" w:rsidRPr="0079061A" w:rsidRDefault="0014591F" w:rsidP="00D63E74">
      <w:pPr>
        <w:pStyle w:val="Pealkiri2"/>
        <w:spacing w:before="0" w:after="0" w:line="240" w:lineRule="auto"/>
        <w:rPr>
          <w:rFonts w:ascii="Times New Roman" w:hAnsi="Times New Roman" w:cs="Times New Roman"/>
          <w:b/>
          <w:bCs/>
          <w:color w:val="auto"/>
          <w:sz w:val="24"/>
          <w:szCs w:val="24"/>
        </w:rPr>
      </w:pPr>
      <w:r w:rsidRPr="08F24FF9">
        <w:rPr>
          <w:rFonts w:ascii="Times New Roman" w:hAnsi="Times New Roman" w:cs="Times New Roman"/>
          <w:b/>
          <w:bCs/>
          <w:color w:val="auto"/>
          <w:sz w:val="24"/>
          <w:szCs w:val="24"/>
        </w:rPr>
        <w:t>§ 4. Energiamajanduse korralduse seaduse muutmine</w:t>
      </w:r>
    </w:p>
    <w:p w14:paraId="09565CA6" w14:textId="77777777" w:rsidR="0014591F" w:rsidRPr="0079061A" w:rsidRDefault="0014591F" w:rsidP="00294F21">
      <w:pPr>
        <w:spacing w:line="240" w:lineRule="auto"/>
        <w:rPr>
          <w:rFonts w:cs="Times New Roman"/>
          <w:szCs w:val="24"/>
        </w:rPr>
      </w:pPr>
    </w:p>
    <w:p w14:paraId="512D0A0B" w14:textId="77777777" w:rsidR="0014591F" w:rsidRPr="0079061A" w:rsidRDefault="0014591F" w:rsidP="00294F21">
      <w:pPr>
        <w:spacing w:line="240" w:lineRule="auto"/>
        <w:rPr>
          <w:rFonts w:cs="Times New Roman"/>
          <w:szCs w:val="24"/>
        </w:rPr>
      </w:pPr>
      <w:r w:rsidRPr="0079061A">
        <w:rPr>
          <w:rFonts w:cs="Times New Roman"/>
          <w:szCs w:val="24"/>
        </w:rPr>
        <w:t>Energiamajanduse korralduse seaduses tehakse järgmised muudatused:</w:t>
      </w:r>
    </w:p>
    <w:p w14:paraId="47E73B9C" w14:textId="77777777" w:rsidR="0014591F" w:rsidRPr="0079061A" w:rsidRDefault="0014591F" w:rsidP="00294F21">
      <w:pPr>
        <w:spacing w:line="240" w:lineRule="auto"/>
        <w:rPr>
          <w:rFonts w:cs="Times New Roman"/>
          <w:szCs w:val="24"/>
        </w:rPr>
      </w:pPr>
    </w:p>
    <w:p w14:paraId="0CE6B3EE" w14:textId="5E38253A" w:rsidR="0014591F" w:rsidRPr="0079061A" w:rsidRDefault="0014591F" w:rsidP="00294F21">
      <w:pPr>
        <w:spacing w:line="240" w:lineRule="auto"/>
        <w:rPr>
          <w:rFonts w:cs="Times New Roman"/>
          <w:szCs w:val="24"/>
        </w:rPr>
      </w:pPr>
      <w:r w:rsidRPr="0079061A">
        <w:rPr>
          <w:rFonts w:cs="Times New Roman"/>
          <w:b/>
          <w:szCs w:val="24"/>
        </w:rPr>
        <w:t>1)</w:t>
      </w:r>
      <w:r w:rsidRPr="0079061A">
        <w:rPr>
          <w:rFonts w:cs="Times New Roman"/>
          <w:szCs w:val="24"/>
        </w:rPr>
        <w:t xml:space="preserve"> paragrahvi 2 täiendatakse punktiga 7</w:t>
      </w:r>
      <w:r w:rsidRPr="0079061A">
        <w:rPr>
          <w:rFonts w:cs="Times New Roman"/>
          <w:szCs w:val="24"/>
          <w:vertAlign w:val="superscript"/>
        </w:rPr>
        <w:t>3</w:t>
      </w:r>
      <w:r w:rsidR="00C65109" w:rsidRPr="0079061A">
        <w:rPr>
          <w:rFonts w:cs="Times New Roman"/>
          <w:szCs w:val="24"/>
        </w:rPr>
        <w:t xml:space="preserve"> j</w:t>
      </w:r>
      <w:r w:rsidRPr="0079061A">
        <w:rPr>
          <w:rFonts w:cs="Times New Roman"/>
          <w:szCs w:val="24"/>
        </w:rPr>
        <w:t>ärgmises sõnastuses:</w:t>
      </w:r>
    </w:p>
    <w:p w14:paraId="0991664A" w14:textId="7BC651D8" w:rsidR="0014591F" w:rsidRPr="0079061A" w:rsidRDefault="0014591F" w:rsidP="00294F21">
      <w:pPr>
        <w:spacing w:line="240" w:lineRule="auto"/>
        <w:rPr>
          <w:rFonts w:cs="Times New Roman"/>
          <w:szCs w:val="24"/>
        </w:rPr>
      </w:pPr>
      <w:r w:rsidRPr="0079061A">
        <w:rPr>
          <w:rFonts w:cs="Times New Roman"/>
          <w:szCs w:val="24"/>
        </w:rPr>
        <w:t>„7</w:t>
      </w:r>
      <w:r w:rsidRPr="0079061A">
        <w:rPr>
          <w:rFonts w:cs="Times New Roman"/>
          <w:szCs w:val="24"/>
          <w:vertAlign w:val="superscript"/>
        </w:rPr>
        <w:t>3</w:t>
      </w:r>
      <w:r w:rsidRPr="0079061A">
        <w:rPr>
          <w:rFonts w:cs="Times New Roman"/>
          <w:szCs w:val="24"/>
        </w:rPr>
        <w:t xml:space="preserve">) energia summaarne lõpptarbimine </w:t>
      </w:r>
      <w:r w:rsidRPr="0079061A">
        <w:rPr>
          <w:rStyle w:val="eop"/>
          <w:rFonts w:eastAsiaTheme="majorEastAsia" w:cs="Times New Roman"/>
          <w:szCs w:val="24"/>
        </w:rPr>
        <w:t>–</w:t>
      </w:r>
      <w:r w:rsidRPr="0079061A">
        <w:rPr>
          <w:rFonts w:cs="Times New Roman"/>
          <w:szCs w:val="24"/>
        </w:rPr>
        <w:t xml:space="preserve"> kogu energia, mis tarnitakse tööstus-, transpordi-, teenindus- ja põllumajandussektorile ning kodumajapidamistele, elektri- ja soojusenergia tarbimine energiasektoris elektri- ja soojusenergia tootmiseks ning elektri- ja soojuskaod jaotamisel ja ülekandmisel;</w:t>
      </w:r>
      <w:r w:rsidR="00032CE7" w:rsidRPr="0079061A">
        <w:rPr>
          <w:rFonts w:cs="Times New Roman"/>
          <w:szCs w:val="24"/>
        </w:rPr>
        <w:t>“;</w:t>
      </w:r>
    </w:p>
    <w:p w14:paraId="39DBE190" w14:textId="77777777" w:rsidR="005A1103" w:rsidDel="00FB2CEF" w:rsidRDefault="005A1103" w:rsidP="00294F21">
      <w:pPr>
        <w:spacing w:line="240" w:lineRule="auto"/>
        <w:rPr>
          <w:del w:id="62" w:author="Moonika Kuusk - JUSTDIGI" w:date="2025-03-04T11:58:00Z" w16du:dateUtc="2025-03-04T09:58:00Z"/>
          <w:rFonts w:cs="Times New Roman"/>
          <w:b/>
          <w:szCs w:val="24"/>
        </w:rPr>
      </w:pPr>
    </w:p>
    <w:p w14:paraId="29055014" w14:textId="77777777" w:rsidR="00207F9A" w:rsidRPr="0079061A" w:rsidRDefault="00207F9A" w:rsidP="00294F21">
      <w:pPr>
        <w:spacing w:line="240" w:lineRule="auto"/>
        <w:rPr>
          <w:rFonts w:cs="Times New Roman"/>
          <w:b/>
          <w:szCs w:val="24"/>
        </w:rPr>
      </w:pPr>
    </w:p>
    <w:p w14:paraId="07383BF7" w14:textId="13C9DA1A" w:rsidR="00032CE7" w:rsidRPr="0079061A" w:rsidRDefault="00032CE7" w:rsidP="00294F21">
      <w:pPr>
        <w:spacing w:line="240" w:lineRule="auto"/>
        <w:rPr>
          <w:rFonts w:cs="Times New Roman"/>
          <w:szCs w:val="24"/>
        </w:rPr>
      </w:pPr>
      <w:r w:rsidRPr="0079061A">
        <w:rPr>
          <w:rFonts w:cs="Times New Roman"/>
          <w:b/>
          <w:szCs w:val="24"/>
        </w:rPr>
        <w:lastRenderedPageBreak/>
        <w:t>2)</w:t>
      </w:r>
      <w:r w:rsidRPr="0079061A">
        <w:rPr>
          <w:rFonts w:cs="Times New Roman"/>
          <w:szCs w:val="24"/>
        </w:rPr>
        <w:t xml:space="preserve"> paragrahvi 2 täiendatakse punktiga 15</w:t>
      </w:r>
      <w:r w:rsidRPr="0079061A">
        <w:rPr>
          <w:rFonts w:cs="Times New Roman"/>
          <w:szCs w:val="24"/>
          <w:vertAlign w:val="superscript"/>
        </w:rPr>
        <w:t>2</w:t>
      </w:r>
      <w:r w:rsidR="00C65109" w:rsidRPr="0079061A">
        <w:rPr>
          <w:rFonts w:cs="Times New Roman"/>
          <w:szCs w:val="24"/>
        </w:rPr>
        <w:t xml:space="preserve"> j</w:t>
      </w:r>
      <w:r w:rsidRPr="0079061A">
        <w:rPr>
          <w:rFonts w:cs="Times New Roman"/>
          <w:szCs w:val="24"/>
        </w:rPr>
        <w:t>ärgmises sõnastuses:</w:t>
      </w:r>
    </w:p>
    <w:p w14:paraId="2A0DDA88" w14:textId="2707FA96"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15</w:t>
      </w:r>
      <w:r w:rsidR="0014591F" w:rsidRPr="0079061A">
        <w:rPr>
          <w:rFonts w:cs="Times New Roman"/>
          <w:szCs w:val="24"/>
          <w:vertAlign w:val="superscript"/>
        </w:rPr>
        <w:t>2</w:t>
      </w:r>
      <w:r w:rsidR="0014591F" w:rsidRPr="0079061A">
        <w:rPr>
          <w:rFonts w:cs="Times New Roman"/>
          <w:szCs w:val="24"/>
        </w:rPr>
        <w:t>) istandik –</w:t>
      </w:r>
      <w:r w:rsidR="00AC210A" w:rsidRPr="0079061A">
        <w:rPr>
          <w:rFonts w:cs="Times New Roman"/>
          <w:szCs w:val="24"/>
        </w:rPr>
        <w:t xml:space="preserve"> </w:t>
      </w:r>
      <w:r w:rsidR="0014591F" w:rsidRPr="0079061A">
        <w:rPr>
          <w:rFonts w:cs="Times New Roman"/>
          <w:szCs w:val="24"/>
        </w:rPr>
        <w:t>istandik Euroopa Parlamendi ja nõukogu määruse (EL) 2023/1115, milles käsitletakse teatavate raadamise ja metsade degradeerumisega seotud saaduste ja toodete liidu turul kättesaadavaks tegemist ja liidust eksportimist ning millega tunnistatakse kehtetuks määrus (EL) nr 995/2010 (ELT L 150/206, 09.06.2023</w:t>
      </w:r>
      <w:r w:rsidR="001C1E51">
        <w:rPr>
          <w:rFonts w:cs="Times New Roman"/>
          <w:szCs w:val="24"/>
        </w:rPr>
        <w:t>, lk 206–247</w:t>
      </w:r>
      <w:r w:rsidR="0014591F" w:rsidRPr="0079061A">
        <w:rPr>
          <w:rFonts w:cs="Times New Roman"/>
          <w:szCs w:val="24"/>
        </w:rPr>
        <w:t>), artikli 2 punkti 11 tähenduses;“;</w:t>
      </w:r>
    </w:p>
    <w:p w14:paraId="5BC16A02" w14:textId="77777777" w:rsidR="005A1103" w:rsidRPr="0079061A" w:rsidRDefault="005A1103" w:rsidP="00294F21">
      <w:pPr>
        <w:spacing w:line="240" w:lineRule="auto"/>
        <w:rPr>
          <w:rFonts w:cs="Times New Roman"/>
          <w:b/>
          <w:szCs w:val="24"/>
        </w:rPr>
      </w:pPr>
    </w:p>
    <w:p w14:paraId="0EAA84EF" w14:textId="7C41D27A" w:rsidR="00032CE7" w:rsidRPr="0079061A" w:rsidRDefault="00032CE7" w:rsidP="00294F21">
      <w:pPr>
        <w:spacing w:line="240" w:lineRule="auto"/>
        <w:rPr>
          <w:rFonts w:cs="Times New Roman"/>
          <w:szCs w:val="24"/>
        </w:rPr>
      </w:pPr>
      <w:r w:rsidRPr="0079061A">
        <w:rPr>
          <w:rFonts w:cs="Times New Roman"/>
          <w:b/>
          <w:szCs w:val="24"/>
        </w:rPr>
        <w:t>3)</w:t>
      </w:r>
      <w:r w:rsidRPr="0079061A">
        <w:rPr>
          <w:rFonts w:cs="Times New Roman"/>
          <w:szCs w:val="24"/>
        </w:rPr>
        <w:t xml:space="preserve"> paragrahvi 2 </w:t>
      </w:r>
      <w:r w:rsidR="00B15361" w:rsidRPr="0079061A">
        <w:rPr>
          <w:rFonts w:cs="Times New Roman"/>
          <w:szCs w:val="24"/>
        </w:rPr>
        <w:t>punkt</w:t>
      </w:r>
      <w:r w:rsidRPr="0079061A">
        <w:rPr>
          <w:rFonts w:cs="Times New Roman"/>
          <w:szCs w:val="24"/>
        </w:rPr>
        <w:t xml:space="preserve"> 21</w:t>
      </w:r>
      <w:r w:rsidRPr="0079061A">
        <w:rPr>
          <w:rFonts w:cs="Times New Roman"/>
          <w:szCs w:val="24"/>
          <w:vertAlign w:val="superscript"/>
        </w:rPr>
        <w:t>2</w:t>
      </w:r>
      <w:r w:rsidRPr="0079061A">
        <w:rPr>
          <w:rFonts w:cs="Times New Roman"/>
          <w:szCs w:val="24"/>
        </w:rPr>
        <w:t xml:space="preserve"> </w:t>
      </w:r>
      <w:r w:rsidR="00B15361" w:rsidRPr="0079061A">
        <w:rPr>
          <w:rFonts w:cs="Times New Roman"/>
          <w:szCs w:val="24"/>
        </w:rPr>
        <w:t>muudetakse ja sõnastatakse järgmiselt</w:t>
      </w:r>
      <w:r w:rsidRPr="0079061A">
        <w:rPr>
          <w:rFonts w:cs="Times New Roman"/>
          <w:szCs w:val="24"/>
        </w:rPr>
        <w:t>:</w:t>
      </w:r>
    </w:p>
    <w:p w14:paraId="70856F57" w14:textId="561EF75C"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21</w:t>
      </w:r>
      <w:r w:rsidR="0014591F" w:rsidRPr="0079061A">
        <w:rPr>
          <w:rFonts w:cs="Times New Roman"/>
          <w:szCs w:val="24"/>
          <w:vertAlign w:val="superscript"/>
        </w:rPr>
        <w:t>2</w:t>
      </w:r>
      <w:r w:rsidR="0014591F" w:rsidRPr="0079061A">
        <w:rPr>
          <w:rFonts w:cs="Times New Roman"/>
          <w:szCs w:val="24"/>
        </w:rPr>
        <w:t>) muud kui bioloogilist päritolu taastuvkütused – vedelad ja gaasilised kütused, milles sisalduv energia pärineb muudest taastuvenergia allikatest kui biomass;</w:t>
      </w:r>
      <w:r w:rsidRPr="0079061A">
        <w:rPr>
          <w:rFonts w:cs="Times New Roman"/>
          <w:szCs w:val="24"/>
        </w:rPr>
        <w:t>“;</w:t>
      </w:r>
    </w:p>
    <w:p w14:paraId="3E13BD92" w14:textId="77777777" w:rsidR="005A1103" w:rsidRPr="0079061A" w:rsidRDefault="005A1103" w:rsidP="00294F21">
      <w:pPr>
        <w:spacing w:line="240" w:lineRule="auto"/>
        <w:rPr>
          <w:rFonts w:cs="Times New Roman"/>
          <w:b/>
          <w:szCs w:val="24"/>
        </w:rPr>
      </w:pPr>
    </w:p>
    <w:p w14:paraId="173A2A13" w14:textId="75F7CA2B" w:rsidR="00032CE7" w:rsidRPr="0079061A" w:rsidRDefault="00032CE7" w:rsidP="00294F21">
      <w:pPr>
        <w:spacing w:line="240" w:lineRule="auto"/>
        <w:rPr>
          <w:rFonts w:cs="Times New Roman"/>
          <w:szCs w:val="24"/>
        </w:rPr>
      </w:pPr>
      <w:r w:rsidRPr="0079061A">
        <w:rPr>
          <w:rFonts w:cs="Times New Roman"/>
          <w:b/>
          <w:szCs w:val="24"/>
        </w:rPr>
        <w:t>4)</w:t>
      </w:r>
      <w:r w:rsidRPr="0079061A">
        <w:rPr>
          <w:rFonts w:cs="Times New Roman"/>
          <w:szCs w:val="24"/>
        </w:rPr>
        <w:t xml:space="preserve"> paragrahvi 2 täiendatakse punktiga 24</w:t>
      </w:r>
      <w:r w:rsidRPr="0079061A">
        <w:rPr>
          <w:rFonts w:cs="Times New Roman"/>
          <w:szCs w:val="24"/>
          <w:vertAlign w:val="superscript"/>
        </w:rPr>
        <w:t>1</w:t>
      </w:r>
      <w:r w:rsidRPr="0079061A">
        <w:rPr>
          <w:rFonts w:cs="Times New Roman"/>
          <w:szCs w:val="24"/>
        </w:rPr>
        <w:t xml:space="preserve"> järgmises sõnastuses:</w:t>
      </w:r>
    </w:p>
    <w:p w14:paraId="7CF36B6C" w14:textId="628473EE"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24</w:t>
      </w:r>
      <w:r w:rsidR="0014591F" w:rsidRPr="0079061A">
        <w:rPr>
          <w:rFonts w:cs="Times New Roman"/>
          <w:szCs w:val="24"/>
          <w:vertAlign w:val="superscript"/>
        </w:rPr>
        <w:t>1</w:t>
      </w:r>
      <w:r w:rsidR="0014591F" w:rsidRPr="0079061A">
        <w:rPr>
          <w:rFonts w:cs="Times New Roman"/>
          <w:szCs w:val="24"/>
        </w:rPr>
        <w:t xml:space="preserve">) osmootne energia </w:t>
      </w:r>
      <w:r w:rsidR="0014591F" w:rsidRPr="0079061A">
        <w:rPr>
          <w:rStyle w:val="eop"/>
          <w:rFonts w:eastAsiaTheme="majorEastAsia" w:cs="Times New Roman"/>
          <w:szCs w:val="24"/>
        </w:rPr>
        <w:t>–</w:t>
      </w:r>
      <w:r w:rsidR="0014591F" w:rsidRPr="0079061A">
        <w:rPr>
          <w:rFonts w:cs="Times New Roman"/>
          <w:szCs w:val="24"/>
        </w:rPr>
        <w:t xml:space="preserve"> energia, mis tekib looduslikult kahe vedeliku, tavaliselt magevee ja soolase vee soolasisalduse erinevusest;</w:t>
      </w:r>
      <w:r w:rsidRPr="0079061A">
        <w:rPr>
          <w:rFonts w:cs="Times New Roman"/>
          <w:szCs w:val="24"/>
        </w:rPr>
        <w:t>“;</w:t>
      </w:r>
    </w:p>
    <w:p w14:paraId="3D396B27" w14:textId="77777777" w:rsidR="005A1103" w:rsidRPr="0079061A" w:rsidRDefault="005A1103" w:rsidP="00294F21">
      <w:pPr>
        <w:spacing w:line="240" w:lineRule="auto"/>
        <w:rPr>
          <w:rFonts w:cs="Times New Roman"/>
          <w:b/>
          <w:szCs w:val="24"/>
        </w:rPr>
      </w:pPr>
    </w:p>
    <w:p w14:paraId="51F39345" w14:textId="519EB421" w:rsidR="00032CE7" w:rsidRPr="0079061A" w:rsidRDefault="00032CE7" w:rsidP="00294F21">
      <w:pPr>
        <w:spacing w:line="240" w:lineRule="auto"/>
        <w:rPr>
          <w:rFonts w:cs="Times New Roman"/>
          <w:szCs w:val="24"/>
        </w:rPr>
      </w:pPr>
      <w:r w:rsidRPr="0079061A">
        <w:rPr>
          <w:rFonts w:cs="Times New Roman"/>
          <w:b/>
          <w:szCs w:val="24"/>
        </w:rPr>
        <w:t>5)</w:t>
      </w:r>
      <w:r w:rsidRPr="0079061A">
        <w:rPr>
          <w:rFonts w:cs="Times New Roman"/>
          <w:szCs w:val="24"/>
        </w:rPr>
        <w:t xml:space="preserve"> paragrahvi 2 </w:t>
      </w:r>
      <w:r w:rsidR="00B15361" w:rsidRPr="0079061A">
        <w:rPr>
          <w:rFonts w:cs="Times New Roman"/>
          <w:szCs w:val="24"/>
        </w:rPr>
        <w:t>punkt</w:t>
      </w:r>
      <w:r w:rsidRPr="0079061A">
        <w:rPr>
          <w:rFonts w:cs="Times New Roman"/>
          <w:szCs w:val="24"/>
        </w:rPr>
        <w:t xml:space="preserve"> 26</w:t>
      </w:r>
      <w:r w:rsidRPr="0079061A">
        <w:rPr>
          <w:rFonts w:cs="Times New Roman"/>
          <w:szCs w:val="24"/>
          <w:vertAlign w:val="superscript"/>
        </w:rPr>
        <w:t>1</w:t>
      </w:r>
      <w:r w:rsidRPr="0079061A">
        <w:rPr>
          <w:rFonts w:cs="Times New Roman"/>
          <w:szCs w:val="24"/>
        </w:rPr>
        <w:t xml:space="preserve"> </w:t>
      </w:r>
      <w:r w:rsidR="00B15361" w:rsidRPr="0079061A">
        <w:rPr>
          <w:rFonts w:cs="Times New Roman"/>
          <w:szCs w:val="24"/>
        </w:rPr>
        <w:t>muudetakse ja sõnastatakse järgmiselt</w:t>
      </w:r>
      <w:r w:rsidRPr="0079061A">
        <w:rPr>
          <w:rFonts w:cs="Times New Roman"/>
          <w:szCs w:val="24"/>
        </w:rPr>
        <w:t>:</w:t>
      </w:r>
    </w:p>
    <w:p w14:paraId="216D1B40" w14:textId="611C8472"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26</w:t>
      </w:r>
      <w:r w:rsidR="0014591F" w:rsidRPr="0079061A">
        <w:rPr>
          <w:rFonts w:cs="Times New Roman"/>
          <w:szCs w:val="24"/>
          <w:vertAlign w:val="superscript"/>
        </w:rPr>
        <w:t>1</w:t>
      </w:r>
      <w:r w:rsidR="0014591F" w:rsidRPr="0079061A">
        <w:rPr>
          <w:rFonts w:cs="Times New Roman"/>
          <w:szCs w:val="24"/>
        </w:rPr>
        <w:t>) päritolutunnistuste süsteemihaldaja – süsteemihaldur maagaasiseaduse tähenduses ja põhivõrguettevõtja elektrituruseaduse tähenduses</w:t>
      </w:r>
      <w:ins w:id="63" w:author="Moonika Kuusk - JUSTDIGI" w:date="2025-03-04T12:03:00Z" w16du:dateUtc="2025-03-04T10:03:00Z">
        <w:r w:rsidR="008F43B4">
          <w:rPr>
            <w:rFonts w:cs="Times New Roman"/>
            <w:szCs w:val="24"/>
          </w:rPr>
          <w:t>;</w:t>
        </w:r>
      </w:ins>
      <w:del w:id="64" w:author="Moonika Kuusk - JUSTDIGI" w:date="2025-03-04T12:03:00Z" w16du:dateUtc="2025-03-04T10:03:00Z">
        <w:r w:rsidR="0014591F" w:rsidRPr="0079061A" w:rsidDel="008F43B4">
          <w:rPr>
            <w:rFonts w:cs="Times New Roman"/>
            <w:szCs w:val="24"/>
          </w:rPr>
          <w:delText>,</w:delText>
        </w:r>
      </w:del>
      <w:r w:rsidR="0014591F" w:rsidRPr="0079061A">
        <w:rPr>
          <w:rFonts w:cs="Times New Roman"/>
          <w:szCs w:val="24"/>
        </w:rPr>
        <w:t xml:space="preserve"> </w:t>
      </w:r>
      <w:r w:rsidR="00335CF0">
        <w:rPr>
          <w:rFonts w:cs="Times New Roman"/>
          <w:szCs w:val="24"/>
        </w:rPr>
        <w:t>süsteemihaldur</w:t>
      </w:r>
      <w:r w:rsidR="0014591F" w:rsidRPr="0079061A">
        <w:rPr>
          <w:rFonts w:cs="Times New Roman"/>
          <w:szCs w:val="24"/>
        </w:rPr>
        <w:t xml:space="preserve"> väljastab kõikide energiakandjate </w:t>
      </w:r>
      <w:r w:rsidR="00D623AB" w:rsidRPr="0079061A">
        <w:rPr>
          <w:rFonts w:cs="Times New Roman"/>
          <w:szCs w:val="24"/>
        </w:rPr>
        <w:t>kohta</w:t>
      </w:r>
      <w:r w:rsidR="0014591F" w:rsidRPr="0079061A">
        <w:rPr>
          <w:rFonts w:cs="Times New Roman"/>
          <w:szCs w:val="24"/>
        </w:rPr>
        <w:t xml:space="preserve"> käesoleva seaduse § 32</w:t>
      </w:r>
      <w:r w:rsidR="0014591F" w:rsidRPr="0079061A">
        <w:rPr>
          <w:rFonts w:cs="Times New Roman"/>
          <w:szCs w:val="24"/>
          <w:vertAlign w:val="superscript"/>
        </w:rPr>
        <w:t>7</w:t>
      </w:r>
      <w:r w:rsidR="0014591F" w:rsidRPr="0079061A">
        <w:rPr>
          <w:rFonts w:cs="Times New Roman"/>
          <w:szCs w:val="24"/>
        </w:rPr>
        <w:t xml:space="preserve"> lõikes 1 nimetatud päritolutunnistusi ja haldab §</w:t>
      </w:r>
      <w:r w:rsidR="00335CF0">
        <w:rPr>
          <w:rFonts w:cs="Times New Roman"/>
          <w:szCs w:val="24"/>
        </w:rPr>
        <w:t> </w:t>
      </w:r>
      <w:r w:rsidR="0014591F" w:rsidRPr="0079061A">
        <w:rPr>
          <w:rFonts w:cs="Times New Roman"/>
          <w:szCs w:val="24"/>
        </w:rPr>
        <w:t>32</w:t>
      </w:r>
      <w:r w:rsidR="0014591F" w:rsidRPr="0079061A">
        <w:rPr>
          <w:rFonts w:cs="Times New Roman"/>
          <w:szCs w:val="24"/>
          <w:vertAlign w:val="superscript"/>
        </w:rPr>
        <w:t>10</w:t>
      </w:r>
      <w:r w:rsidR="0014591F" w:rsidRPr="0079061A">
        <w:rPr>
          <w:rFonts w:cs="Times New Roman"/>
          <w:szCs w:val="24"/>
        </w:rPr>
        <w:t xml:space="preserve"> lõikes</w:t>
      </w:r>
      <w:r w:rsidR="00D623AB" w:rsidRPr="0079061A">
        <w:rPr>
          <w:rFonts w:cs="Times New Roman"/>
          <w:szCs w:val="24"/>
        </w:rPr>
        <w:t> </w:t>
      </w:r>
      <w:r w:rsidR="0014591F" w:rsidRPr="0079061A">
        <w:rPr>
          <w:rFonts w:cs="Times New Roman"/>
          <w:szCs w:val="24"/>
        </w:rPr>
        <w:t>1 nimetatud elektroonilist andmebaasi;</w:t>
      </w:r>
      <w:r w:rsidRPr="0079061A">
        <w:rPr>
          <w:rFonts w:cs="Times New Roman"/>
          <w:szCs w:val="24"/>
        </w:rPr>
        <w:t>“;</w:t>
      </w:r>
    </w:p>
    <w:p w14:paraId="73330C66" w14:textId="77777777" w:rsidR="005A1103" w:rsidRPr="0079061A" w:rsidRDefault="005A1103" w:rsidP="00294F21">
      <w:pPr>
        <w:spacing w:line="240" w:lineRule="auto"/>
        <w:rPr>
          <w:rFonts w:cs="Times New Roman"/>
          <w:b/>
          <w:szCs w:val="24"/>
        </w:rPr>
      </w:pPr>
      <w:bookmarkStart w:id="65" w:name="_Hlk173160585"/>
    </w:p>
    <w:p w14:paraId="600137CF" w14:textId="0ECD5651" w:rsidR="00032CE7" w:rsidRPr="0079061A" w:rsidRDefault="00032CE7" w:rsidP="00294F21">
      <w:pPr>
        <w:spacing w:line="240" w:lineRule="auto"/>
        <w:rPr>
          <w:rFonts w:cs="Times New Roman"/>
          <w:szCs w:val="24"/>
        </w:rPr>
      </w:pPr>
      <w:r w:rsidRPr="0079061A">
        <w:rPr>
          <w:rFonts w:cs="Times New Roman"/>
          <w:b/>
          <w:szCs w:val="24"/>
        </w:rPr>
        <w:t>6)</w:t>
      </w:r>
      <w:r w:rsidRPr="0079061A">
        <w:rPr>
          <w:rFonts w:cs="Times New Roman"/>
          <w:szCs w:val="24"/>
        </w:rPr>
        <w:t xml:space="preserve"> paragrahvi 2 täiendatakse </w:t>
      </w:r>
      <w:r w:rsidR="00D623AB" w:rsidRPr="0079061A">
        <w:rPr>
          <w:rFonts w:cs="Times New Roman"/>
          <w:szCs w:val="24"/>
        </w:rPr>
        <w:t xml:space="preserve">punktidega </w:t>
      </w:r>
      <w:r w:rsidRPr="0079061A">
        <w:rPr>
          <w:rFonts w:cs="Times New Roman"/>
          <w:szCs w:val="24"/>
        </w:rPr>
        <w:t>26</w:t>
      </w:r>
      <w:r w:rsidRPr="0079061A">
        <w:rPr>
          <w:rFonts w:cs="Times New Roman"/>
          <w:szCs w:val="24"/>
          <w:vertAlign w:val="superscript"/>
        </w:rPr>
        <w:t>5</w:t>
      </w:r>
      <w:r w:rsidRPr="0079061A">
        <w:rPr>
          <w:rFonts w:cs="Times New Roman"/>
          <w:szCs w:val="24"/>
        </w:rPr>
        <w:t>–26</w:t>
      </w:r>
      <w:r w:rsidR="00043868" w:rsidRPr="0079061A">
        <w:rPr>
          <w:rFonts w:cs="Times New Roman"/>
          <w:szCs w:val="24"/>
          <w:vertAlign w:val="superscript"/>
        </w:rPr>
        <w:t>9</w:t>
      </w:r>
      <w:r w:rsidRPr="0079061A">
        <w:rPr>
          <w:rFonts w:cs="Times New Roman"/>
          <w:szCs w:val="24"/>
        </w:rPr>
        <w:t xml:space="preserve"> järgmises sõnastuses:</w:t>
      </w:r>
    </w:p>
    <w:bookmarkEnd w:id="65"/>
    <w:p w14:paraId="36BC0DDB" w14:textId="512CE01A" w:rsidR="0014591F" w:rsidRPr="0079061A" w:rsidRDefault="0014591F" w:rsidP="00294F21">
      <w:pPr>
        <w:spacing w:line="240" w:lineRule="auto"/>
        <w:rPr>
          <w:rFonts w:cs="Times New Roman"/>
          <w:szCs w:val="24"/>
        </w:rPr>
      </w:pPr>
      <w:r w:rsidRPr="0079061A">
        <w:rPr>
          <w:rFonts w:cs="Times New Roman"/>
          <w:szCs w:val="24"/>
        </w:rPr>
        <w:t>26</w:t>
      </w:r>
      <w:r w:rsidR="00043868" w:rsidRPr="0079061A">
        <w:rPr>
          <w:rFonts w:cs="Times New Roman"/>
          <w:szCs w:val="24"/>
          <w:vertAlign w:val="superscript"/>
        </w:rPr>
        <w:t>5</w:t>
      </w:r>
      <w:r w:rsidRPr="0079061A">
        <w:rPr>
          <w:rFonts w:cs="Times New Roman"/>
          <w:szCs w:val="24"/>
        </w:rPr>
        <w:t xml:space="preserve">) taastuvenergia </w:t>
      </w:r>
      <w:r w:rsidRPr="0079061A">
        <w:rPr>
          <w:rStyle w:val="eop"/>
          <w:rFonts w:eastAsiaTheme="majorEastAsia" w:cs="Times New Roman"/>
          <w:szCs w:val="24"/>
        </w:rPr>
        <w:t>–</w:t>
      </w:r>
      <w:r w:rsidRPr="0079061A">
        <w:rPr>
          <w:rFonts w:cs="Times New Roman"/>
          <w:szCs w:val="24"/>
        </w:rPr>
        <w:t xml:space="preserve"> taastuvatest mittefossiilsetest allikatest pärit energia, nimelt tuuleenergia, päikeseenergia, geotermiline energia, osmootne energia, ümbritseva keskkonna energia, loodete, lainete ja muu ookeanienergia, hüdroenergia ning käesoleva seaduse § 32</w:t>
      </w:r>
      <w:r w:rsidRPr="0079061A">
        <w:rPr>
          <w:rFonts w:cs="Times New Roman"/>
          <w:szCs w:val="24"/>
          <w:vertAlign w:val="superscript"/>
        </w:rPr>
        <w:t>3</w:t>
      </w:r>
      <w:r w:rsidRPr="0079061A">
        <w:rPr>
          <w:rFonts w:cs="Times New Roman"/>
          <w:szCs w:val="24"/>
        </w:rPr>
        <w:t xml:space="preserve"> nõuetele vastavast biomassist, prügilagaasist, reoveepuhasti gaasist ja biogaasist toodetud energia;</w:t>
      </w:r>
    </w:p>
    <w:p w14:paraId="676C6A64" w14:textId="419E30D1" w:rsidR="0014591F" w:rsidRPr="0079061A" w:rsidRDefault="0014591F" w:rsidP="00294F21">
      <w:pPr>
        <w:spacing w:line="240" w:lineRule="auto"/>
        <w:rPr>
          <w:rFonts w:cs="Times New Roman"/>
          <w:szCs w:val="24"/>
        </w:rPr>
      </w:pPr>
      <w:bookmarkStart w:id="66" w:name="_Hlk173160556"/>
      <w:r w:rsidRPr="0079061A">
        <w:rPr>
          <w:rFonts w:cs="Times New Roman"/>
          <w:szCs w:val="24"/>
        </w:rPr>
        <w:t>26</w:t>
      </w:r>
      <w:r w:rsidR="00043868" w:rsidRPr="0079061A">
        <w:rPr>
          <w:rFonts w:cs="Times New Roman"/>
          <w:szCs w:val="24"/>
          <w:vertAlign w:val="superscript"/>
        </w:rPr>
        <w:t>6</w:t>
      </w:r>
      <w:r w:rsidRPr="0079061A">
        <w:rPr>
          <w:rFonts w:cs="Times New Roman"/>
          <w:szCs w:val="24"/>
        </w:rPr>
        <w:t xml:space="preserve">) taastuvelektrienergia </w:t>
      </w:r>
      <w:r w:rsidRPr="0079061A">
        <w:rPr>
          <w:rStyle w:val="eop"/>
          <w:rFonts w:eastAsiaTheme="majorEastAsia" w:cs="Times New Roman"/>
          <w:szCs w:val="24"/>
        </w:rPr>
        <w:t>–</w:t>
      </w:r>
      <w:r w:rsidRPr="0079061A">
        <w:rPr>
          <w:rFonts w:cs="Times New Roman"/>
          <w:szCs w:val="24"/>
        </w:rPr>
        <w:t xml:space="preserve"> </w:t>
      </w:r>
      <w:r w:rsidR="00DB220E" w:rsidRPr="0079061A">
        <w:rPr>
          <w:rFonts w:cs="Times New Roman"/>
          <w:szCs w:val="24"/>
        </w:rPr>
        <w:t xml:space="preserve">elektrituruseaduse § 57 lõike 1 tähenduses </w:t>
      </w:r>
      <w:r w:rsidRPr="0079061A">
        <w:rPr>
          <w:rFonts w:cs="Times New Roman"/>
          <w:szCs w:val="24"/>
        </w:rPr>
        <w:t>taastuvatest energiaallikatest toodetud elektrienergia;</w:t>
      </w:r>
    </w:p>
    <w:bookmarkEnd w:id="66"/>
    <w:p w14:paraId="453A6461" w14:textId="6CC3A6ED" w:rsidR="0014591F" w:rsidRPr="0079061A" w:rsidRDefault="0014591F" w:rsidP="00294F21">
      <w:pPr>
        <w:spacing w:line="240" w:lineRule="auto"/>
        <w:rPr>
          <w:rFonts w:cs="Times New Roman"/>
          <w:szCs w:val="24"/>
        </w:rPr>
      </w:pPr>
      <w:r w:rsidRPr="0079061A">
        <w:rPr>
          <w:rFonts w:cs="Times New Roman"/>
          <w:szCs w:val="24"/>
        </w:rPr>
        <w:t>26</w:t>
      </w:r>
      <w:r w:rsidR="00043868" w:rsidRPr="0079061A">
        <w:rPr>
          <w:rFonts w:cs="Times New Roman"/>
          <w:szCs w:val="24"/>
          <w:vertAlign w:val="superscript"/>
        </w:rPr>
        <w:t>7</w:t>
      </w:r>
      <w:r w:rsidRPr="0079061A">
        <w:rPr>
          <w:rFonts w:cs="Times New Roman"/>
          <w:szCs w:val="24"/>
        </w:rPr>
        <w:t xml:space="preserve">) taastuvenergiajaam </w:t>
      </w:r>
      <w:r w:rsidRPr="0079061A">
        <w:rPr>
          <w:rStyle w:val="eop"/>
          <w:rFonts w:eastAsiaTheme="majorEastAsia" w:cs="Times New Roman"/>
          <w:szCs w:val="24"/>
        </w:rPr>
        <w:t>–</w:t>
      </w:r>
      <w:r w:rsidRPr="0079061A">
        <w:rPr>
          <w:rFonts w:cs="Times New Roman"/>
          <w:szCs w:val="24"/>
        </w:rPr>
        <w:t xml:space="preserve"> jaam, mis toodab energiat tuuleenergiast (edaspidi </w:t>
      </w:r>
      <w:r w:rsidRPr="0079061A">
        <w:rPr>
          <w:rFonts w:cs="Times New Roman"/>
          <w:i/>
          <w:szCs w:val="24"/>
        </w:rPr>
        <w:t>tuuleelektrijaam</w:t>
      </w:r>
      <w:r w:rsidRPr="0079061A">
        <w:rPr>
          <w:rFonts w:cs="Times New Roman"/>
          <w:szCs w:val="24"/>
        </w:rPr>
        <w:t xml:space="preserve">), päikeseenergiast (edaspidi </w:t>
      </w:r>
      <w:r w:rsidRPr="0079061A">
        <w:rPr>
          <w:rFonts w:cs="Times New Roman"/>
          <w:i/>
          <w:szCs w:val="24"/>
        </w:rPr>
        <w:t>päikeseenergiaseade</w:t>
      </w:r>
      <w:r w:rsidRPr="0079061A">
        <w:rPr>
          <w:rFonts w:cs="Times New Roman"/>
          <w:szCs w:val="24"/>
        </w:rPr>
        <w:t>), geotermilisest energiast, osmootsest energiast, ümbritseva keskkonna energiast, loodete, lainete ja muust ookeanienergiast, hüdroenergiast või käesoleva seaduse § 32</w:t>
      </w:r>
      <w:r w:rsidRPr="0079061A">
        <w:rPr>
          <w:rFonts w:cs="Times New Roman"/>
          <w:szCs w:val="24"/>
          <w:vertAlign w:val="superscript"/>
        </w:rPr>
        <w:t>3</w:t>
      </w:r>
      <w:r w:rsidRPr="0079061A">
        <w:rPr>
          <w:rFonts w:cs="Times New Roman"/>
          <w:szCs w:val="24"/>
        </w:rPr>
        <w:t xml:space="preserve"> nõuetele vastavast biomassist, prügilagaasist, reoveepuhasti gaasist või biogaasist (edaspidi </w:t>
      </w:r>
      <w:r w:rsidRPr="0079061A">
        <w:rPr>
          <w:rFonts w:cs="Times New Roman"/>
          <w:i/>
          <w:szCs w:val="24"/>
        </w:rPr>
        <w:t>biometaanijaam</w:t>
      </w:r>
      <w:r w:rsidRPr="0079061A">
        <w:rPr>
          <w:rFonts w:cs="Times New Roman"/>
          <w:szCs w:val="24"/>
        </w:rPr>
        <w:t>) või taastuvenergia tootmiseks mitut eespool loetletud taastuvenergia liiki kasutav tootmisseade;</w:t>
      </w:r>
    </w:p>
    <w:p w14:paraId="6C29C636" w14:textId="44A4BA56" w:rsidR="0014591F" w:rsidRPr="0079061A" w:rsidRDefault="0014591F" w:rsidP="00294F21">
      <w:pPr>
        <w:spacing w:line="240" w:lineRule="auto"/>
        <w:rPr>
          <w:rFonts w:cs="Times New Roman"/>
          <w:szCs w:val="24"/>
        </w:rPr>
      </w:pPr>
      <w:bookmarkStart w:id="67" w:name="_Hlk190351207"/>
      <w:r w:rsidRPr="0079061A">
        <w:rPr>
          <w:rFonts w:cs="Times New Roman"/>
          <w:szCs w:val="24"/>
        </w:rPr>
        <w:t>26</w:t>
      </w:r>
      <w:r w:rsidR="00043868" w:rsidRPr="0079061A">
        <w:rPr>
          <w:rFonts w:cs="Times New Roman"/>
          <w:szCs w:val="24"/>
          <w:vertAlign w:val="superscript"/>
        </w:rPr>
        <w:t>8</w:t>
      </w:r>
      <w:r w:rsidRPr="0079061A">
        <w:rPr>
          <w:rFonts w:cs="Times New Roman"/>
          <w:szCs w:val="24"/>
        </w:rPr>
        <w:t xml:space="preserve">) taastuvkütus </w:t>
      </w:r>
      <w:r w:rsidRPr="0079061A">
        <w:rPr>
          <w:rStyle w:val="eop"/>
          <w:rFonts w:eastAsiaTheme="majorEastAsia" w:cs="Times New Roman"/>
          <w:szCs w:val="24"/>
        </w:rPr>
        <w:t>–</w:t>
      </w:r>
      <w:r w:rsidRPr="0079061A">
        <w:rPr>
          <w:rFonts w:cs="Times New Roman"/>
          <w:szCs w:val="24"/>
        </w:rPr>
        <w:t xml:space="preserve"> biokütus</w:t>
      </w:r>
      <w:r w:rsidR="00267CA8" w:rsidRPr="0079061A">
        <w:rPr>
          <w:rFonts w:cs="Times New Roman"/>
          <w:szCs w:val="24"/>
        </w:rPr>
        <w:t xml:space="preserve"> ja </w:t>
      </w:r>
      <w:r w:rsidRPr="0079061A">
        <w:rPr>
          <w:rFonts w:cs="Times New Roman"/>
          <w:szCs w:val="24"/>
        </w:rPr>
        <w:t>vedel biokütus atmosfääriõhu</w:t>
      </w:r>
      <w:ins w:id="68" w:author="Moonika Kuusk - JUSTDIGI" w:date="2025-03-04T12:05:00Z" w16du:dateUtc="2025-03-04T10:05:00Z">
        <w:r w:rsidR="00BA7582">
          <w:rPr>
            <w:rFonts w:cs="Times New Roman"/>
            <w:szCs w:val="24"/>
          </w:rPr>
          <w:t xml:space="preserve"> </w:t>
        </w:r>
      </w:ins>
      <w:r w:rsidRPr="0079061A">
        <w:rPr>
          <w:rFonts w:cs="Times New Roman"/>
          <w:szCs w:val="24"/>
        </w:rPr>
        <w:t>kaitse seaduse tähenduses</w:t>
      </w:r>
      <w:r w:rsidR="00267CA8" w:rsidRPr="0079061A">
        <w:rPr>
          <w:rFonts w:cs="Times New Roman"/>
          <w:szCs w:val="24"/>
        </w:rPr>
        <w:t>, biomasskütus</w:t>
      </w:r>
      <w:r w:rsidRPr="0079061A">
        <w:rPr>
          <w:rFonts w:cs="Times New Roman"/>
          <w:szCs w:val="24"/>
        </w:rPr>
        <w:t xml:space="preserve"> </w:t>
      </w:r>
      <w:r w:rsidR="00267CA8" w:rsidRPr="0079061A">
        <w:rPr>
          <w:rFonts w:cs="Times New Roman"/>
          <w:szCs w:val="24"/>
        </w:rPr>
        <w:t xml:space="preserve">ning </w:t>
      </w:r>
      <w:r w:rsidRPr="0079061A">
        <w:rPr>
          <w:rFonts w:cs="Times New Roman"/>
          <w:szCs w:val="24"/>
        </w:rPr>
        <w:t>muu kui bioloogilist päritolu taastuvkütus;</w:t>
      </w:r>
    </w:p>
    <w:p w14:paraId="0E3A9D7F" w14:textId="45C60EB4" w:rsidR="0014591F" w:rsidRPr="0079061A" w:rsidRDefault="0014591F" w:rsidP="00294F21">
      <w:pPr>
        <w:spacing w:line="240" w:lineRule="auto"/>
        <w:rPr>
          <w:rFonts w:cs="Times New Roman"/>
          <w:szCs w:val="24"/>
        </w:rPr>
      </w:pPr>
      <w:r w:rsidRPr="0079061A">
        <w:rPr>
          <w:rFonts w:cs="Times New Roman"/>
          <w:szCs w:val="24"/>
        </w:rPr>
        <w:t>26</w:t>
      </w:r>
      <w:r w:rsidR="00043868" w:rsidRPr="0079061A">
        <w:rPr>
          <w:rFonts w:cs="Times New Roman"/>
          <w:szCs w:val="24"/>
          <w:vertAlign w:val="superscript"/>
        </w:rPr>
        <w:t>9</w:t>
      </w:r>
      <w:r w:rsidRPr="0079061A">
        <w:rPr>
          <w:rFonts w:cs="Times New Roman"/>
          <w:szCs w:val="24"/>
        </w:rPr>
        <w:t xml:space="preserve">) taastuvatest energiaallikatest toodetud vesinik </w:t>
      </w:r>
      <w:r w:rsidRPr="0079061A">
        <w:rPr>
          <w:rStyle w:val="eop"/>
          <w:rFonts w:eastAsiaTheme="majorEastAsia" w:cs="Times New Roman"/>
          <w:szCs w:val="24"/>
        </w:rPr>
        <w:t>–</w:t>
      </w:r>
      <w:r w:rsidRPr="0079061A">
        <w:rPr>
          <w:rFonts w:cs="Times New Roman"/>
          <w:szCs w:val="24"/>
        </w:rPr>
        <w:t xml:space="preserve"> vesinik, mille </w:t>
      </w:r>
      <w:r w:rsidR="00D623AB" w:rsidRPr="0079061A">
        <w:rPr>
          <w:rFonts w:cs="Times New Roman"/>
          <w:szCs w:val="24"/>
        </w:rPr>
        <w:t>tootmiseks</w:t>
      </w:r>
      <w:r w:rsidRPr="0079061A">
        <w:rPr>
          <w:rFonts w:cs="Times New Roman"/>
          <w:szCs w:val="24"/>
        </w:rPr>
        <w:t xml:space="preserve"> kasutatakse üksnes taastuvaid energiaallikaid </w:t>
      </w:r>
      <w:r w:rsidR="00267CA8" w:rsidRPr="0079061A">
        <w:rPr>
          <w:rFonts w:cs="Times New Roman"/>
          <w:szCs w:val="24"/>
        </w:rPr>
        <w:t xml:space="preserve">elektrituruseaduse </w:t>
      </w:r>
      <w:r w:rsidRPr="0079061A">
        <w:rPr>
          <w:rFonts w:cs="Times New Roman"/>
          <w:szCs w:val="24"/>
        </w:rPr>
        <w:t xml:space="preserve">§ 57 </w:t>
      </w:r>
      <w:r w:rsidR="00267CA8" w:rsidRPr="0079061A">
        <w:rPr>
          <w:rFonts w:cs="Times New Roman"/>
          <w:szCs w:val="24"/>
        </w:rPr>
        <w:t xml:space="preserve">lõike </w:t>
      </w:r>
      <w:r w:rsidRPr="0079061A">
        <w:rPr>
          <w:rFonts w:cs="Times New Roman"/>
          <w:szCs w:val="24"/>
        </w:rPr>
        <w:t>1 tähenduses;</w:t>
      </w:r>
      <w:r w:rsidR="00032CE7" w:rsidRPr="0079061A">
        <w:rPr>
          <w:rFonts w:cs="Times New Roman"/>
          <w:szCs w:val="24"/>
        </w:rPr>
        <w:t>“;</w:t>
      </w:r>
    </w:p>
    <w:bookmarkEnd w:id="67"/>
    <w:p w14:paraId="64EFAF41" w14:textId="77777777" w:rsidR="005A1103" w:rsidRPr="0079061A" w:rsidRDefault="005A1103" w:rsidP="00294F21">
      <w:pPr>
        <w:spacing w:line="240" w:lineRule="auto"/>
        <w:rPr>
          <w:rFonts w:cs="Times New Roman"/>
          <w:b/>
          <w:szCs w:val="24"/>
        </w:rPr>
      </w:pPr>
    </w:p>
    <w:p w14:paraId="23B1AA72" w14:textId="32F7BBE3" w:rsidR="00032CE7" w:rsidRPr="0079061A" w:rsidRDefault="00032CE7" w:rsidP="00294F21">
      <w:pPr>
        <w:spacing w:line="240" w:lineRule="auto"/>
        <w:rPr>
          <w:rFonts w:cs="Times New Roman"/>
          <w:szCs w:val="24"/>
        </w:rPr>
      </w:pPr>
      <w:r w:rsidRPr="0079061A">
        <w:rPr>
          <w:rFonts w:cs="Times New Roman"/>
          <w:b/>
          <w:szCs w:val="24"/>
        </w:rPr>
        <w:t>7)</w:t>
      </w:r>
      <w:r w:rsidRPr="0079061A">
        <w:rPr>
          <w:rFonts w:cs="Times New Roman"/>
          <w:szCs w:val="24"/>
        </w:rPr>
        <w:t xml:space="preserve"> paragrahvi 2 täiendatakse punktidega 27</w:t>
      </w:r>
      <w:r w:rsidRPr="0079061A">
        <w:rPr>
          <w:rFonts w:cs="Times New Roman"/>
          <w:szCs w:val="24"/>
          <w:vertAlign w:val="superscript"/>
        </w:rPr>
        <w:t>2</w:t>
      </w:r>
      <w:r w:rsidRPr="0079061A">
        <w:rPr>
          <w:rFonts w:cs="Times New Roman"/>
          <w:szCs w:val="24"/>
        </w:rPr>
        <w:t xml:space="preserve"> ja 27</w:t>
      </w:r>
      <w:r w:rsidRPr="0079061A">
        <w:rPr>
          <w:rFonts w:cs="Times New Roman"/>
          <w:szCs w:val="24"/>
          <w:vertAlign w:val="superscript"/>
        </w:rPr>
        <w:t xml:space="preserve">3 </w:t>
      </w:r>
      <w:r w:rsidRPr="0079061A">
        <w:rPr>
          <w:rFonts w:cs="Times New Roman"/>
          <w:szCs w:val="24"/>
        </w:rPr>
        <w:t>järgmises sõnastuses:</w:t>
      </w:r>
    </w:p>
    <w:p w14:paraId="79B8B7F2" w14:textId="19612237" w:rsidR="0014591F" w:rsidRPr="0079061A" w:rsidRDefault="00032CE7" w:rsidP="00294F21">
      <w:pPr>
        <w:spacing w:line="240" w:lineRule="auto"/>
        <w:rPr>
          <w:rFonts w:cs="Times New Roman"/>
          <w:szCs w:val="24"/>
        </w:rPr>
      </w:pPr>
      <w:r w:rsidRPr="0079061A">
        <w:rPr>
          <w:rFonts w:cs="Times New Roman"/>
          <w:szCs w:val="24"/>
        </w:rPr>
        <w:t>„</w:t>
      </w:r>
      <w:r w:rsidR="0014591F" w:rsidRPr="0079061A">
        <w:rPr>
          <w:rFonts w:cs="Times New Roman"/>
          <w:szCs w:val="24"/>
        </w:rPr>
        <w:t>27</w:t>
      </w:r>
      <w:r w:rsidR="0014591F" w:rsidRPr="0079061A">
        <w:rPr>
          <w:rFonts w:cs="Times New Roman"/>
          <w:szCs w:val="24"/>
          <w:vertAlign w:val="superscript"/>
        </w:rPr>
        <w:t>2</w:t>
      </w:r>
      <w:r w:rsidR="0014591F" w:rsidRPr="0079061A">
        <w:rPr>
          <w:rFonts w:cs="Times New Roman"/>
          <w:szCs w:val="24"/>
        </w:rPr>
        <w:t>) tööstuslik ümarpuit – saepalgid, vineeripakud, paberipuit, samuti kogu muu tööstuslikuks otstarbeks sobiv ümarpuit, välja arvatud ümarpuit, mille omadused, näiteks puuliik, mõõtmed, kõverus ja okslikkus, muudavad selle tööstuslikuks kasutamiseks sobimatuks;</w:t>
      </w:r>
    </w:p>
    <w:p w14:paraId="3E75C290" w14:textId="5859E742" w:rsidR="0014591F" w:rsidRPr="0079061A" w:rsidRDefault="0014591F" w:rsidP="00294F21">
      <w:pPr>
        <w:spacing w:line="240" w:lineRule="auto"/>
        <w:rPr>
          <w:rFonts w:cs="Times New Roman"/>
          <w:szCs w:val="24"/>
        </w:rPr>
      </w:pPr>
      <w:r w:rsidRPr="0079061A">
        <w:rPr>
          <w:rFonts w:cs="Times New Roman"/>
          <w:szCs w:val="24"/>
        </w:rPr>
        <w:t>27</w:t>
      </w:r>
      <w:r w:rsidRPr="0079061A">
        <w:rPr>
          <w:rFonts w:cs="Times New Roman"/>
          <w:szCs w:val="24"/>
          <w:vertAlign w:val="superscript"/>
        </w:rPr>
        <w:t>3</w:t>
      </w:r>
      <w:r w:rsidRPr="0079061A">
        <w:rPr>
          <w:rFonts w:cs="Times New Roman"/>
          <w:szCs w:val="24"/>
        </w:rPr>
        <w:t xml:space="preserve">) tööstussektor – Eesti majanduse tegevusalade klassifikaatori (EMTAK) B, C ja F jakku ning J jao </w:t>
      </w:r>
      <w:r w:rsidRPr="008D3366">
        <w:rPr>
          <w:rFonts w:cs="Times New Roman"/>
          <w:szCs w:val="24"/>
        </w:rPr>
        <w:t>63</w:t>
      </w:r>
      <w:r w:rsidR="00335CF0" w:rsidRPr="008D3366">
        <w:rPr>
          <w:rFonts w:cs="Times New Roman"/>
          <w:szCs w:val="24"/>
        </w:rPr>
        <w:t>.</w:t>
      </w:r>
      <w:r w:rsidRPr="008D3366">
        <w:rPr>
          <w:rFonts w:cs="Times New Roman"/>
          <w:szCs w:val="24"/>
        </w:rPr>
        <w:t xml:space="preserve"> o</w:t>
      </w:r>
      <w:r w:rsidRPr="0079061A">
        <w:rPr>
          <w:rFonts w:cs="Times New Roman"/>
          <w:szCs w:val="24"/>
        </w:rPr>
        <w:t>ssa liigitatud ettevõtjad ja tooted;“;</w:t>
      </w:r>
    </w:p>
    <w:p w14:paraId="4C6CA845" w14:textId="77777777" w:rsidR="0014591F" w:rsidRPr="0079061A" w:rsidRDefault="0014591F" w:rsidP="00294F21">
      <w:pPr>
        <w:spacing w:line="240" w:lineRule="auto"/>
        <w:rPr>
          <w:rFonts w:cs="Times New Roman"/>
          <w:szCs w:val="24"/>
        </w:rPr>
      </w:pPr>
    </w:p>
    <w:p w14:paraId="7F803A67" w14:textId="552A3CD6" w:rsidR="0014591F" w:rsidRPr="0079061A" w:rsidRDefault="00032CE7" w:rsidP="00294F21">
      <w:pPr>
        <w:spacing w:line="240" w:lineRule="auto"/>
        <w:rPr>
          <w:rFonts w:cs="Times New Roman"/>
          <w:szCs w:val="24"/>
        </w:rPr>
      </w:pPr>
      <w:r w:rsidRPr="0079061A">
        <w:rPr>
          <w:rFonts w:cs="Times New Roman"/>
          <w:b/>
          <w:bCs/>
          <w:szCs w:val="24"/>
        </w:rPr>
        <w:t>8</w:t>
      </w:r>
      <w:r w:rsidR="0014591F" w:rsidRPr="0079061A">
        <w:rPr>
          <w:rFonts w:cs="Times New Roman"/>
          <w:b/>
          <w:bCs/>
          <w:szCs w:val="24"/>
        </w:rPr>
        <w:t>)</w:t>
      </w:r>
      <w:r w:rsidR="0014591F" w:rsidRPr="0079061A">
        <w:rPr>
          <w:rFonts w:cs="Times New Roman"/>
          <w:szCs w:val="24"/>
        </w:rPr>
        <w:t xml:space="preserve"> paragrahvi 8 lõikes 1 </w:t>
      </w:r>
      <w:r w:rsidR="0014591F" w:rsidRPr="0079061A">
        <w:rPr>
          <w:rFonts w:cs="Times New Roman"/>
          <w:color w:val="000000" w:themeColor="text1"/>
          <w:szCs w:val="24"/>
        </w:rPr>
        <w:t>asendatakse</w:t>
      </w:r>
      <w:r w:rsidR="0014591F" w:rsidRPr="0079061A">
        <w:rPr>
          <w:rFonts w:cs="Times New Roman"/>
          <w:szCs w:val="24"/>
        </w:rPr>
        <w:t xml:space="preserve"> tekstiosa „2012/27/EL VIII lisa“ tekstiosaga „</w:t>
      </w:r>
      <w:r w:rsidR="00155E28" w:rsidRPr="0079061A">
        <w:rPr>
          <w:rFonts w:cs="Times New Roman"/>
          <w:szCs w:val="24"/>
        </w:rPr>
        <w:t xml:space="preserve">(EL) 2023/1791, mis käsitleb energiatõhusust ja millega muudetakse määrust (EL) 2023/955 </w:t>
      </w:r>
      <w:del w:id="69" w:author="Moonika Kuusk - JUSTDIGI" w:date="2025-03-04T12:55:00Z" w16du:dateUtc="2025-03-04T10:55:00Z">
        <w:r w:rsidR="00207F9A" w:rsidDel="009442B5">
          <w:rPr>
            <w:rFonts w:cs="Times New Roman"/>
            <w:szCs w:val="24"/>
          </w:rPr>
          <w:br/>
        </w:r>
      </w:del>
      <w:r w:rsidR="00155E28" w:rsidRPr="0079061A">
        <w:rPr>
          <w:rFonts w:cs="Times New Roman"/>
          <w:szCs w:val="24"/>
        </w:rPr>
        <w:t>(ELT L 231, 20.</w:t>
      </w:r>
      <w:ins w:id="70" w:author="Moonika Kuusk - JUSTDIGI" w:date="2025-03-11T11:20:00Z" w16du:dateUtc="2025-03-11T09:20:00Z">
        <w:r w:rsidR="00DB772D">
          <w:rPr>
            <w:rFonts w:cs="Times New Roman"/>
            <w:szCs w:val="24"/>
          </w:rPr>
          <w:t>0</w:t>
        </w:r>
      </w:ins>
      <w:r w:rsidR="00155E28" w:rsidRPr="0079061A">
        <w:rPr>
          <w:rFonts w:cs="Times New Roman"/>
          <w:szCs w:val="24"/>
        </w:rPr>
        <w:t xml:space="preserve">9.2023, lk 1–111), </w:t>
      </w:r>
      <w:r w:rsidR="0014591F" w:rsidRPr="0079061A">
        <w:rPr>
          <w:rFonts w:cs="Times New Roman"/>
          <w:szCs w:val="24"/>
        </w:rPr>
        <w:t>X lisa“;</w:t>
      </w:r>
    </w:p>
    <w:p w14:paraId="754D6B5D" w14:textId="77777777" w:rsidR="0014591F" w:rsidDel="00142919" w:rsidRDefault="0014591F" w:rsidP="00294F21">
      <w:pPr>
        <w:spacing w:line="240" w:lineRule="auto"/>
        <w:rPr>
          <w:del w:id="71" w:author="Moonika Kuusk - JUSTDIGI" w:date="2025-03-04T12:55:00Z" w16du:dateUtc="2025-03-04T10:55:00Z"/>
          <w:rFonts w:cs="Times New Roman"/>
          <w:szCs w:val="24"/>
        </w:rPr>
      </w:pPr>
    </w:p>
    <w:p w14:paraId="16A9F782" w14:textId="77777777" w:rsidR="00207F9A" w:rsidRPr="0079061A" w:rsidRDefault="00207F9A" w:rsidP="00294F21">
      <w:pPr>
        <w:spacing w:line="240" w:lineRule="auto"/>
        <w:rPr>
          <w:rFonts w:cs="Times New Roman"/>
          <w:szCs w:val="24"/>
        </w:rPr>
      </w:pPr>
    </w:p>
    <w:p w14:paraId="361CC8FE" w14:textId="10744664" w:rsidR="0014591F" w:rsidRPr="0079061A" w:rsidRDefault="00032CE7" w:rsidP="00294F21">
      <w:pPr>
        <w:spacing w:line="240" w:lineRule="auto"/>
        <w:rPr>
          <w:rFonts w:cs="Times New Roman"/>
          <w:szCs w:val="24"/>
        </w:rPr>
      </w:pPr>
      <w:r w:rsidRPr="0079061A">
        <w:rPr>
          <w:rFonts w:cs="Times New Roman"/>
          <w:b/>
          <w:bCs/>
          <w:szCs w:val="24"/>
        </w:rPr>
        <w:lastRenderedPageBreak/>
        <w:t>9)</w:t>
      </w:r>
      <w:r w:rsidRPr="0079061A">
        <w:rPr>
          <w:rFonts w:cs="Times New Roman"/>
          <w:szCs w:val="24"/>
        </w:rPr>
        <w:t xml:space="preserve"> </w:t>
      </w:r>
      <w:r w:rsidR="0014591F" w:rsidRPr="0079061A">
        <w:rPr>
          <w:rFonts w:cs="Times New Roman"/>
          <w:szCs w:val="24"/>
        </w:rPr>
        <w:t>paragrahvi 8 täiendatakse lõi</w:t>
      </w:r>
      <w:r w:rsidR="00321A05" w:rsidRPr="0079061A">
        <w:rPr>
          <w:rFonts w:cs="Times New Roman"/>
          <w:szCs w:val="24"/>
        </w:rPr>
        <w:t>g</w:t>
      </w:r>
      <w:r w:rsidR="0014591F" w:rsidRPr="0079061A">
        <w:rPr>
          <w:rFonts w:cs="Times New Roman"/>
          <w:szCs w:val="24"/>
        </w:rPr>
        <w:t>e</w:t>
      </w:r>
      <w:r w:rsidR="00321A05" w:rsidRPr="0079061A">
        <w:rPr>
          <w:rFonts w:cs="Times New Roman"/>
          <w:szCs w:val="24"/>
        </w:rPr>
        <w:t>te</w:t>
      </w:r>
      <w:r w:rsidR="0014591F" w:rsidRPr="0079061A">
        <w:rPr>
          <w:rFonts w:cs="Times New Roman"/>
          <w:szCs w:val="24"/>
        </w:rPr>
        <w:t>ga 2</w:t>
      </w:r>
      <w:r w:rsidR="0014591F" w:rsidRPr="0079061A">
        <w:rPr>
          <w:rFonts w:cs="Times New Roman"/>
          <w:szCs w:val="24"/>
          <w:vertAlign w:val="superscript"/>
        </w:rPr>
        <w:t>1</w:t>
      </w:r>
      <w:r w:rsidR="00321A05" w:rsidRPr="0079061A">
        <w:rPr>
          <w:rFonts w:cs="Times New Roman"/>
          <w:szCs w:val="24"/>
        </w:rPr>
        <w:t>–2</w:t>
      </w:r>
      <w:r w:rsidR="00321A05" w:rsidRPr="0079061A">
        <w:rPr>
          <w:rFonts w:cs="Times New Roman"/>
          <w:szCs w:val="24"/>
          <w:vertAlign w:val="superscript"/>
        </w:rPr>
        <w:t>3</w:t>
      </w:r>
      <w:r w:rsidR="0014591F" w:rsidRPr="0079061A">
        <w:rPr>
          <w:rFonts w:cs="Times New Roman"/>
          <w:szCs w:val="24"/>
        </w:rPr>
        <w:t xml:space="preserve"> järgmise</w:t>
      </w:r>
      <w:r w:rsidR="00686AB9" w:rsidRPr="0079061A">
        <w:rPr>
          <w:rFonts w:cs="Times New Roman"/>
          <w:szCs w:val="24"/>
        </w:rPr>
        <w:t>s sõnastuses</w:t>
      </w:r>
      <w:r w:rsidR="0014591F" w:rsidRPr="0079061A">
        <w:rPr>
          <w:rFonts w:cs="Times New Roman"/>
          <w:szCs w:val="24"/>
        </w:rPr>
        <w:t>:</w:t>
      </w:r>
    </w:p>
    <w:p w14:paraId="4BD8716B" w14:textId="328E5FC1" w:rsidR="00321A05" w:rsidRPr="0079061A" w:rsidRDefault="0014591F"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1</w:t>
      </w:r>
      <w:r w:rsidRPr="0079061A">
        <w:rPr>
          <w:rFonts w:cs="Times New Roman"/>
          <w:szCs w:val="24"/>
        </w:rPr>
        <w:t xml:space="preserve">) Käesoleva paragrahvi lõikes 1 sätestatud aruande koostamise käigus analüüsib energiasäästu koordinaator kütte- ja jahutussektoris taastuvatest energiaallikatest energia tootmise ning heitsoojus- ja jahutusenergia kasutamise potentsiaali, mis sisaldab asjakohasel juhul sellise energia kasutuselevõtuks </w:t>
      </w:r>
      <w:r w:rsidR="006D0637" w:rsidRPr="0079061A">
        <w:rPr>
          <w:rFonts w:cs="Times New Roman"/>
          <w:szCs w:val="24"/>
        </w:rPr>
        <w:t>sobivate piirkondade,</w:t>
      </w:r>
      <w:r w:rsidRPr="0079061A">
        <w:rPr>
          <w:rFonts w:cs="Times New Roman"/>
          <w:szCs w:val="24"/>
        </w:rPr>
        <w:t xml:space="preserve"> kus sellega seotud ökoloogiline risk on väike, ning väikeste majapidamisprojektide analüüsi.</w:t>
      </w:r>
    </w:p>
    <w:p w14:paraId="18969604" w14:textId="77777777" w:rsidR="00686AB9" w:rsidRPr="0079061A" w:rsidRDefault="00686AB9" w:rsidP="00294F21">
      <w:pPr>
        <w:spacing w:line="240" w:lineRule="auto"/>
        <w:rPr>
          <w:rFonts w:cs="Times New Roman"/>
          <w:szCs w:val="24"/>
        </w:rPr>
      </w:pPr>
    </w:p>
    <w:p w14:paraId="2B058767" w14:textId="74908D73" w:rsidR="00321A05" w:rsidRPr="0079061A" w:rsidRDefault="00321A05"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2</w:t>
      </w:r>
      <w:r w:rsidRPr="0079061A">
        <w:rPr>
          <w:rFonts w:cs="Times New Roman"/>
          <w:szCs w:val="24"/>
        </w:rPr>
        <w:t xml:space="preserve">) Käesoleva paragrahvi lõikes </w:t>
      </w:r>
      <w:r w:rsidR="00237638" w:rsidRPr="0079061A">
        <w:rPr>
          <w:rFonts w:cs="Times New Roman"/>
          <w:szCs w:val="24"/>
        </w:rPr>
        <w:t>2</w:t>
      </w:r>
      <w:r w:rsidR="00237638" w:rsidRPr="0079061A">
        <w:rPr>
          <w:rFonts w:cs="Times New Roman"/>
          <w:szCs w:val="24"/>
          <w:vertAlign w:val="superscript"/>
        </w:rPr>
        <w:t>1</w:t>
      </w:r>
      <w:r w:rsidRPr="0079061A">
        <w:rPr>
          <w:rFonts w:cs="Times New Roman"/>
          <w:szCs w:val="24"/>
        </w:rPr>
        <w:t xml:space="preserve"> nimetatud </w:t>
      </w:r>
      <w:r w:rsidR="00237638" w:rsidRPr="0079061A">
        <w:rPr>
          <w:rFonts w:cs="Times New Roman"/>
          <w:szCs w:val="24"/>
        </w:rPr>
        <w:t>analüüsis</w:t>
      </w:r>
      <w:r w:rsidR="0014591F" w:rsidRPr="0079061A">
        <w:rPr>
          <w:rFonts w:cs="Times New Roman"/>
          <w:szCs w:val="24"/>
        </w:rPr>
        <w:t xml:space="preserve"> võetakse arvesse kättesaadavat ja majanduslikult teostatavat tehnoloogiat tööstuslikuks ja koduseks kasutuseks, et kehtestada vahe-eesmärgid ja meetmed taastuvenergia kasutamise suurendamiseks kütte- ja jahutussektoris ning asjakohasel juhul heitsoojus- ja heitjahutusenergia ulatuslikumaks kasutamiseks kaugküttes ja </w:t>
      </w:r>
      <w:r w:rsidR="00207F9A">
        <w:rPr>
          <w:rFonts w:cs="Times New Roman"/>
          <w:szCs w:val="24"/>
        </w:rPr>
        <w:noBreakHyphen/>
      </w:r>
      <w:r w:rsidR="0014591F" w:rsidRPr="0079061A">
        <w:rPr>
          <w:rFonts w:cs="Times New Roman"/>
          <w:szCs w:val="24"/>
        </w:rPr>
        <w:t>jahutuses.</w:t>
      </w:r>
    </w:p>
    <w:p w14:paraId="5DC46184" w14:textId="77777777" w:rsidR="00686AB9" w:rsidRPr="0079061A" w:rsidRDefault="00686AB9" w:rsidP="00294F21">
      <w:pPr>
        <w:spacing w:line="240" w:lineRule="auto"/>
        <w:rPr>
          <w:rFonts w:cs="Times New Roman"/>
          <w:szCs w:val="24"/>
        </w:rPr>
      </w:pPr>
    </w:p>
    <w:p w14:paraId="09579C02" w14:textId="26992F9D" w:rsidR="0014591F" w:rsidRPr="0079061A" w:rsidRDefault="00321A05"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3</w:t>
      </w:r>
      <w:r w:rsidRPr="0079061A">
        <w:rPr>
          <w:rFonts w:cs="Times New Roman"/>
          <w:szCs w:val="24"/>
        </w:rPr>
        <w:t xml:space="preserve">) Käesoleva paragrahvi </w:t>
      </w:r>
      <w:r w:rsidR="00237638" w:rsidRPr="0079061A">
        <w:rPr>
          <w:rFonts w:cs="Times New Roman"/>
          <w:szCs w:val="24"/>
        </w:rPr>
        <w:t>lõikes 2</w:t>
      </w:r>
      <w:r w:rsidR="00237638" w:rsidRPr="0079061A">
        <w:rPr>
          <w:rFonts w:cs="Times New Roman"/>
          <w:szCs w:val="24"/>
          <w:vertAlign w:val="superscript"/>
        </w:rPr>
        <w:t>1</w:t>
      </w:r>
      <w:r w:rsidR="00237638" w:rsidRPr="0079061A">
        <w:rPr>
          <w:rFonts w:cs="Times New Roman"/>
          <w:szCs w:val="24"/>
        </w:rPr>
        <w:t xml:space="preserve"> nimetatud analüüsi </w:t>
      </w:r>
      <w:r w:rsidR="0014591F" w:rsidRPr="0079061A">
        <w:rPr>
          <w:rFonts w:cs="Times New Roman"/>
          <w:szCs w:val="24"/>
        </w:rPr>
        <w:t>eesmärk on kehtestada pikaajaline riiklik strateegia kütte- ja jahutussektorist pärineva kasvuhoonegaaside heite ja õhusaaste vähendamiseks. Kõnealune hindamine tehakse kooskõlas energiatõhususe esikohale seadmise põhimõttega.“</w:t>
      </w:r>
      <w:r w:rsidR="002F580F" w:rsidRPr="0079061A">
        <w:rPr>
          <w:rFonts w:cs="Times New Roman"/>
          <w:szCs w:val="24"/>
        </w:rPr>
        <w:t>;</w:t>
      </w:r>
    </w:p>
    <w:p w14:paraId="0108A324" w14:textId="77777777" w:rsidR="0014591F" w:rsidRPr="0079061A" w:rsidRDefault="0014591F" w:rsidP="00294F21">
      <w:pPr>
        <w:spacing w:line="240" w:lineRule="auto"/>
        <w:rPr>
          <w:rFonts w:cs="Times New Roman"/>
          <w:szCs w:val="24"/>
        </w:rPr>
      </w:pPr>
    </w:p>
    <w:p w14:paraId="43674836" w14:textId="6EA6CD93" w:rsidR="0014591F" w:rsidRPr="0079061A" w:rsidRDefault="00032CE7" w:rsidP="00294F21">
      <w:pPr>
        <w:spacing w:line="240" w:lineRule="auto"/>
        <w:rPr>
          <w:rFonts w:cs="Times New Roman"/>
          <w:szCs w:val="24"/>
        </w:rPr>
      </w:pPr>
      <w:r w:rsidRPr="0079061A">
        <w:rPr>
          <w:rFonts w:cs="Times New Roman"/>
          <w:b/>
          <w:bCs/>
          <w:szCs w:val="24"/>
        </w:rPr>
        <w:t>10)</w:t>
      </w:r>
      <w:r w:rsidRPr="0079061A">
        <w:rPr>
          <w:rFonts w:cs="Times New Roman"/>
          <w:szCs w:val="24"/>
        </w:rPr>
        <w:t xml:space="preserve"> </w:t>
      </w:r>
      <w:r w:rsidR="0014591F" w:rsidRPr="0079061A">
        <w:rPr>
          <w:rFonts w:cs="Times New Roman"/>
          <w:szCs w:val="24"/>
        </w:rPr>
        <w:t>paragrahvi 8 täiendatakse lõigetega 6</w:t>
      </w:r>
      <w:r w:rsidR="006D0637" w:rsidRPr="0079061A">
        <w:rPr>
          <w:rFonts w:cs="Times New Roman"/>
          <w:szCs w:val="24"/>
        </w:rPr>
        <w:t xml:space="preserve"> ja </w:t>
      </w:r>
      <w:r w:rsidR="0014591F" w:rsidRPr="0079061A">
        <w:rPr>
          <w:rFonts w:cs="Times New Roman"/>
          <w:szCs w:val="24"/>
        </w:rPr>
        <w:t>7 järgmises sõnastuses:</w:t>
      </w:r>
    </w:p>
    <w:p w14:paraId="6C4A18EE" w14:textId="59E9A8FB" w:rsidR="0014591F" w:rsidRPr="0079061A" w:rsidRDefault="002F580F" w:rsidP="00294F21">
      <w:pPr>
        <w:spacing w:line="240" w:lineRule="auto"/>
        <w:rPr>
          <w:rFonts w:cs="Times New Roman"/>
          <w:szCs w:val="24"/>
        </w:rPr>
      </w:pPr>
      <w:r w:rsidRPr="0079061A">
        <w:rPr>
          <w:rFonts w:cs="Times New Roman"/>
          <w:szCs w:val="24"/>
        </w:rPr>
        <w:t>„</w:t>
      </w:r>
      <w:r w:rsidR="0014591F" w:rsidRPr="0079061A">
        <w:rPr>
          <w:rFonts w:cs="Times New Roman"/>
          <w:szCs w:val="24"/>
        </w:rPr>
        <w:t xml:space="preserve">(6) Majandus- ja </w:t>
      </w:r>
      <w:r w:rsidR="006D0637" w:rsidRPr="0079061A">
        <w:rPr>
          <w:rFonts w:cs="Times New Roman"/>
          <w:szCs w:val="24"/>
        </w:rPr>
        <w:t>K</w:t>
      </w:r>
      <w:r w:rsidR="0014591F" w:rsidRPr="0079061A">
        <w:rPr>
          <w:rFonts w:cs="Times New Roman"/>
          <w:szCs w:val="24"/>
        </w:rPr>
        <w:t>ommunikatsiooniministeerium korraldab</w:t>
      </w:r>
      <w:r w:rsidR="009D26F8" w:rsidRPr="0079061A">
        <w:rPr>
          <w:rFonts w:cs="Times New Roman"/>
          <w:szCs w:val="24"/>
        </w:rPr>
        <w:t xml:space="preserve"> </w:t>
      </w:r>
      <w:r w:rsidR="0014591F" w:rsidRPr="0079061A">
        <w:rPr>
          <w:rFonts w:cs="Times New Roman"/>
          <w:szCs w:val="24"/>
        </w:rPr>
        <w:t>hoonete omanikele või üürnikele ning väikese ja keskmise suurusega ettevõtjatele teabe andmise kulutõhusate meetmete ning rahastamisvahendite kohta, et suurendada taastuvenergia kasutamist kütte- ja jahutussüsteemides. Esimeses lauses nimetatud teave peab olema esitatud ligipääsetavate ja läbipaistvate nõustamisvahendite kaudu.</w:t>
      </w:r>
    </w:p>
    <w:p w14:paraId="71AB5B8B" w14:textId="77777777" w:rsidR="0014591F" w:rsidRPr="0079061A" w:rsidRDefault="0014591F" w:rsidP="00294F21">
      <w:pPr>
        <w:spacing w:line="240" w:lineRule="auto"/>
        <w:rPr>
          <w:rFonts w:cs="Times New Roman"/>
          <w:szCs w:val="24"/>
        </w:rPr>
      </w:pPr>
    </w:p>
    <w:p w14:paraId="55E3D1B7" w14:textId="77777777" w:rsidR="0014591F" w:rsidRPr="0079061A" w:rsidRDefault="0014591F" w:rsidP="00294F21">
      <w:pPr>
        <w:spacing w:line="240" w:lineRule="auto"/>
        <w:rPr>
          <w:rFonts w:cs="Times New Roman"/>
          <w:szCs w:val="24"/>
        </w:rPr>
      </w:pPr>
      <w:r w:rsidRPr="0079061A">
        <w:rPr>
          <w:rFonts w:cs="Times New Roman"/>
          <w:szCs w:val="24"/>
        </w:rPr>
        <w:t>(7) Valdkonna eest vastutav minister võib volitada käesoleva paragrahvi lõikes 6 nimetatud teabe edastamise riigi sihtasutusele halduslepinguga halduskoostöö seaduses sätestatud korras.“;</w:t>
      </w:r>
    </w:p>
    <w:p w14:paraId="1FF13AD1" w14:textId="77777777" w:rsidR="0014591F" w:rsidRPr="0079061A" w:rsidRDefault="0014591F" w:rsidP="00294F21">
      <w:pPr>
        <w:spacing w:line="240" w:lineRule="auto"/>
        <w:rPr>
          <w:rFonts w:cs="Times New Roman"/>
          <w:szCs w:val="24"/>
        </w:rPr>
      </w:pPr>
    </w:p>
    <w:p w14:paraId="74C8BF52" w14:textId="5093827E" w:rsidR="0014591F" w:rsidRPr="0079061A" w:rsidRDefault="00502659" w:rsidP="08F24FF9">
      <w:pPr>
        <w:spacing w:line="240" w:lineRule="auto"/>
        <w:rPr>
          <w:rFonts w:cs="Times New Roman"/>
        </w:rPr>
      </w:pPr>
      <w:r w:rsidRPr="08F24FF9">
        <w:rPr>
          <w:rFonts w:cs="Times New Roman"/>
          <w:b/>
          <w:bCs/>
        </w:rPr>
        <w:t>11</w:t>
      </w:r>
      <w:r w:rsidR="0014591F" w:rsidRPr="08F24FF9">
        <w:rPr>
          <w:rFonts w:cs="Times New Roman"/>
          <w:b/>
          <w:bCs/>
        </w:rPr>
        <w:t>)</w:t>
      </w:r>
      <w:r w:rsidR="0014591F" w:rsidRPr="08F24FF9">
        <w:rPr>
          <w:rFonts w:cs="Times New Roman"/>
        </w:rPr>
        <w:t xml:space="preserve"> </w:t>
      </w:r>
      <w:r w:rsidR="00B97742" w:rsidRPr="08F24FF9">
        <w:rPr>
          <w:rFonts w:cs="Times New Roman"/>
        </w:rPr>
        <w:t>seadus</w:t>
      </w:r>
      <w:ins w:id="72" w:author="Kärt Voor - JUSTDIGI" w:date="2025-03-17T13:50:00Z">
        <w:r w:rsidR="27A4B120" w:rsidRPr="08F24FF9">
          <w:rPr>
            <w:rFonts w:cs="Times New Roman"/>
          </w:rPr>
          <w:t>e</w:t>
        </w:r>
      </w:ins>
      <w:del w:id="73" w:author="Kärt Voor - JUSTDIGI" w:date="2025-03-17T13:49:00Z">
        <w:r w:rsidRPr="08F24FF9" w:rsidDel="00B97742">
          <w:rPr>
            <w:rFonts w:cs="Times New Roman"/>
          </w:rPr>
          <w:delText>t</w:delText>
        </w:r>
      </w:del>
      <w:r w:rsidR="00B97742" w:rsidRPr="08F24FF9">
        <w:rPr>
          <w:rFonts w:cs="Times New Roman"/>
        </w:rPr>
        <w:t xml:space="preserve"> </w:t>
      </w:r>
      <w:ins w:id="74" w:author="Kärt Voor - JUSTDIGI" w:date="2025-03-17T13:50:00Z">
        <w:r w:rsidR="0C6F3702" w:rsidRPr="08F24FF9">
          <w:rPr>
            <w:rFonts w:cs="Times New Roman"/>
          </w:rPr>
          <w:t xml:space="preserve">5. peatükki </w:t>
        </w:r>
      </w:ins>
      <w:r w:rsidR="00B97742" w:rsidRPr="08F24FF9">
        <w:rPr>
          <w:rFonts w:cs="Times New Roman"/>
        </w:rPr>
        <w:t>täiendatakse §-ga 13</w:t>
      </w:r>
      <w:r w:rsidR="00B97742" w:rsidRPr="08F24FF9">
        <w:rPr>
          <w:rFonts w:cs="Times New Roman"/>
          <w:vertAlign w:val="superscript"/>
        </w:rPr>
        <w:t>3</w:t>
      </w:r>
      <w:r w:rsidR="00B97742" w:rsidRPr="08F24FF9">
        <w:rPr>
          <w:rFonts w:cs="Times New Roman"/>
        </w:rPr>
        <w:t xml:space="preserve"> järgmises sõnastuses:</w:t>
      </w:r>
    </w:p>
    <w:p w14:paraId="7B7DDDC6" w14:textId="5413AD3E" w:rsidR="00237638" w:rsidRPr="0079061A" w:rsidRDefault="0014591F" w:rsidP="00294F21">
      <w:pPr>
        <w:spacing w:line="240" w:lineRule="auto"/>
        <w:rPr>
          <w:rFonts w:cs="Times New Roman"/>
          <w:b/>
          <w:bCs/>
          <w:szCs w:val="24"/>
        </w:rPr>
      </w:pPr>
      <w:r w:rsidRPr="0079061A">
        <w:rPr>
          <w:rFonts w:cs="Times New Roman"/>
          <w:szCs w:val="24"/>
        </w:rPr>
        <w:t>„</w:t>
      </w:r>
      <w:r w:rsidR="00237638" w:rsidRPr="0079061A">
        <w:rPr>
          <w:rFonts w:cs="Times New Roman"/>
          <w:b/>
          <w:bCs/>
          <w:szCs w:val="24"/>
        </w:rPr>
        <w:t>§ 13</w:t>
      </w:r>
      <w:r w:rsidR="00237638" w:rsidRPr="0079061A">
        <w:rPr>
          <w:rFonts w:cs="Times New Roman"/>
          <w:b/>
          <w:bCs/>
          <w:szCs w:val="24"/>
          <w:vertAlign w:val="superscript"/>
        </w:rPr>
        <w:t>3</w:t>
      </w:r>
      <w:r w:rsidR="00237638" w:rsidRPr="0079061A">
        <w:rPr>
          <w:rFonts w:cs="Times New Roman"/>
          <w:b/>
          <w:bCs/>
          <w:szCs w:val="24"/>
        </w:rPr>
        <w:t>. Energiatarnija avaldatav teave</w:t>
      </w:r>
    </w:p>
    <w:p w14:paraId="0909E78B" w14:textId="77777777" w:rsidR="00237638" w:rsidRPr="0079061A" w:rsidRDefault="00237638" w:rsidP="00294F21">
      <w:pPr>
        <w:spacing w:line="240" w:lineRule="auto"/>
        <w:rPr>
          <w:rFonts w:cs="Times New Roman"/>
          <w:szCs w:val="24"/>
        </w:rPr>
      </w:pPr>
    </w:p>
    <w:p w14:paraId="196204D2" w14:textId="57BD339B" w:rsidR="00B97742" w:rsidRPr="0079061A" w:rsidRDefault="00B97742" w:rsidP="00294F21">
      <w:pPr>
        <w:spacing w:line="240" w:lineRule="auto"/>
        <w:rPr>
          <w:rFonts w:cs="Times New Roman"/>
          <w:szCs w:val="24"/>
        </w:rPr>
      </w:pPr>
      <w:r w:rsidRPr="0079061A">
        <w:rPr>
          <w:rFonts w:cs="Times New Roman"/>
          <w:szCs w:val="24"/>
        </w:rPr>
        <w:t>Energiatarnija avaldab oma veebilehel järgmise teabe:</w:t>
      </w:r>
    </w:p>
    <w:p w14:paraId="5460A07A" w14:textId="71A6ACF2" w:rsidR="0014591F" w:rsidRPr="0079061A" w:rsidRDefault="00B97742" w:rsidP="00294F21">
      <w:pPr>
        <w:spacing w:line="240" w:lineRule="auto"/>
        <w:rPr>
          <w:rFonts w:cs="Times New Roman"/>
          <w:szCs w:val="24"/>
        </w:rPr>
      </w:pPr>
      <w:r w:rsidRPr="0079061A">
        <w:rPr>
          <w:rFonts w:cs="Times New Roman"/>
          <w:szCs w:val="24"/>
        </w:rPr>
        <w:t xml:space="preserve">1) </w:t>
      </w:r>
      <w:r w:rsidR="0014591F" w:rsidRPr="0079061A">
        <w:rPr>
          <w:rFonts w:cs="Times New Roman"/>
          <w:szCs w:val="24"/>
        </w:rPr>
        <w:t>kaugküttevõrgus kasutatud taastuvast energiaallikast toodetud soojuse osakaal lõpptarbimises kalendriaasta kaupa;</w:t>
      </w:r>
    </w:p>
    <w:p w14:paraId="19F9538C" w14:textId="630B6F02" w:rsidR="0014591F" w:rsidRPr="0079061A" w:rsidRDefault="00B97742" w:rsidP="00294F21">
      <w:pPr>
        <w:spacing w:line="240" w:lineRule="auto"/>
        <w:rPr>
          <w:rFonts w:cs="Times New Roman"/>
          <w:szCs w:val="24"/>
        </w:rPr>
      </w:pPr>
      <w:r w:rsidRPr="0079061A">
        <w:rPr>
          <w:rFonts w:cs="Times New Roman"/>
          <w:szCs w:val="24"/>
        </w:rPr>
        <w:t>2</w:t>
      </w:r>
      <w:r w:rsidR="0014591F" w:rsidRPr="0079061A">
        <w:rPr>
          <w:rFonts w:cs="Times New Roman"/>
          <w:szCs w:val="24"/>
        </w:rPr>
        <w:t>) tõhusa koostootmise režiimil toodetud soojuse osakaal lõpptarbimises kalendriaasta kaupa;</w:t>
      </w:r>
    </w:p>
    <w:p w14:paraId="095EFB06" w14:textId="77777777" w:rsidR="00B97742" w:rsidRPr="0079061A" w:rsidRDefault="00B97742" w:rsidP="00294F21">
      <w:pPr>
        <w:spacing w:line="240" w:lineRule="auto"/>
        <w:rPr>
          <w:rFonts w:cs="Times New Roman"/>
          <w:szCs w:val="24"/>
        </w:rPr>
      </w:pPr>
      <w:r w:rsidRPr="0079061A">
        <w:rPr>
          <w:rFonts w:cs="Times New Roman"/>
          <w:szCs w:val="24"/>
        </w:rPr>
        <w:t>3</w:t>
      </w:r>
      <w:r w:rsidR="0014591F" w:rsidRPr="0079061A">
        <w:rPr>
          <w:rFonts w:cs="Times New Roman"/>
          <w:szCs w:val="24"/>
        </w:rPr>
        <w:t>) jääksoojuse osakaal lõpptarbimises kalendriaasta kaupa;</w:t>
      </w:r>
    </w:p>
    <w:p w14:paraId="59C8BAB3" w14:textId="09291D8A" w:rsidR="0014591F" w:rsidRPr="0079061A" w:rsidRDefault="00B97742" w:rsidP="00294F21">
      <w:pPr>
        <w:spacing w:line="240" w:lineRule="auto"/>
        <w:rPr>
          <w:rFonts w:cs="Times New Roman"/>
          <w:szCs w:val="24"/>
        </w:rPr>
      </w:pPr>
      <w:r w:rsidRPr="0079061A">
        <w:rPr>
          <w:rFonts w:cs="Times New Roman"/>
          <w:szCs w:val="24"/>
        </w:rPr>
        <w:t>4</w:t>
      </w:r>
      <w:r w:rsidR="0014591F" w:rsidRPr="0079061A">
        <w:rPr>
          <w:rFonts w:cs="Times New Roman"/>
          <w:szCs w:val="24"/>
        </w:rPr>
        <w:t>) kaugkütte võrgupiirkonna tõhusus;</w:t>
      </w:r>
    </w:p>
    <w:p w14:paraId="04AF3D72" w14:textId="457E5709" w:rsidR="0014591F" w:rsidRPr="0079061A" w:rsidRDefault="00B97742" w:rsidP="00294F21">
      <w:pPr>
        <w:spacing w:line="240" w:lineRule="auto"/>
        <w:rPr>
          <w:rFonts w:cs="Times New Roman"/>
          <w:szCs w:val="24"/>
        </w:rPr>
      </w:pPr>
      <w:r w:rsidRPr="0079061A">
        <w:rPr>
          <w:rFonts w:cs="Times New Roman"/>
          <w:szCs w:val="24"/>
        </w:rPr>
        <w:t>5</w:t>
      </w:r>
      <w:r w:rsidR="0014591F" w:rsidRPr="0079061A">
        <w:rPr>
          <w:rFonts w:cs="Times New Roman"/>
          <w:szCs w:val="24"/>
        </w:rPr>
        <w:t>) eelneva kalendriaasta keskmine suhteline soojuskadu võrgus eelneva kalendriaasta tarbimistihedusega.“;</w:t>
      </w:r>
    </w:p>
    <w:p w14:paraId="1EB4EB49" w14:textId="77777777" w:rsidR="00F265CE" w:rsidRPr="0079061A" w:rsidRDefault="00F265CE" w:rsidP="00294F21">
      <w:pPr>
        <w:spacing w:line="240" w:lineRule="auto"/>
        <w:rPr>
          <w:rFonts w:cs="Times New Roman"/>
          <w:b/>
          <w:szCs w:val="24"/>
        </w:rPr>
      </w:pPr>
    </w:p>
    <w:p w14:paraId="51D4FEC7" w14:textId="245A9DE8" w:rsidR="0014591F" w:rsidRPr="0079061A" w:rsidRDefault="00502659" w:rsidP="00294F21">
      <w:pPr>
        <w:spacing w:line="240" w:lineRule="auto"/>
        <w:rPr>
          <w:rFonts w:cs="Times New Roman"/>
          <w:szCs w:val="24"/>
        </w:rPr>
      </w:pPr>
      <w:r w:rsidRPr="0079061A">
        <w:rPr>
          <w:rFonts w:cs="Times New Roman"/>
          <w:b/>
          <w:szCs w:val="24"/>
        </w:rPr>
        <w:t>12</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1</w:t>
      </w:r>
      <w:r w:rsidR="0014591F" w:rsidRPr="0079061A">
        <w:rPr>
          <w:rFonts w:cs="Times New Roman"/>
          <w:szCs w:val="24"/>
        </w:rPr>
        <w:t xml:space="preserve"> täiendatakse lõigetega 5 ja 6 järgmises sõnastuses:</w:t>
      </w:r>
    </w:p>
    <w:p w14:paraId="4F0D0220" w14:textId="7A14EA17" w:rsidR="00233CCD" w:rsidRPr="00233CCD" w:rsidRDefault="0014591F" w:rsidP="00233CCD">
      <w:pPr>
        <w:spacing w:line="240" w:lineRule="auto"/>
        <w:rPr>
          <w:rFonts w:cs="Times New Roman"/>
          <w:szCs w:val="24"/>
        </w:rPr>
      </w:pPr>
      <w:r w:rsidRPr="0079061A">
        <w:rPr>
          <w:rFonts w:cs="Times New Roman"/>
          <w:szCs w:val="24"/>
        </w:rPr>
        <w:t xml:space="preserve">„(5) </w:t>
      </w:r>
      <w:bookmarkStart w:id="75" w:name="_Hlk190356529"/>
      <w:r w:rsidR="00233CCD" w:rsidRPr="00233CCD">
        <w:rPr>
          <w:rFonts w:cs="Times New Roman"/>
          <w:szCs w:val="24"/>
        </w:rPr>
        <w:t>Aastaks 2030 on tööstussektoris lõppenergia tootmiseks ja muuks kui energiatootmiseks kasutatud vesinikust vähemalt 42 protsenti ja aastaks 2035 vähemalt 60 protsenti muust kui bioloogilist päritolu taastuvkütusest.</w:t>
      </w:r>
    </w:p>
    <w:bookmarkEnd w:id="75"/>
    <w:p w14:paraId="5106F215" w14:textId="77777777" w:rsidR="0014591F" w:rsidRPr="0079061A" w:rsidRDefault="0014591F" w:rsidP="00294F21">
      <w:pPr>
        <w:spacing w:line="240" w:lineRule="auto"/>
        <w:rPr>
          <w:rFonts w:cs="Times New Roman"/>
          <w:szCs w:val="24"/>
        </w:rPr>
      </w:pPr>
    </w:p>
    <w:p w14:paraId="1281F802" w14:textId="77777777" w:rsidR="0014591F" w:rsidRPr="0079061A" w:rsidRDefault="0014591F" w:rsidP="00294F21">
      <w:pPr>
        <w:spacing w:line="240" w:lineRule="auto"/>
        <w:rPr>
          <w:rFonts w:cs="Times New Roman"/>
          <w:szCs w:val="24"/>
        </w:rPr>
      </w:pPr>
      <w:r w:rsidRPr="0079061A">
        <w:rPr>
          <w:rFonts w:cs="Times New Roman"/>
          <w:szCs w:val="24"/>
        </w:rPr>
        <w:t>(6) Käesoleva paragrahvi lõikes 5 nimetatud muuks kui energiatootmiseks kasutamine tähendab kütuse kasutamist toorainena tööstuslikus protsessis, välja arvatud energia tootmine.“;</w:t>
      </w:r>
    </w:p>
    <w:p w14:paraId="1F14192E" w14:textId="77777777" w:rsidR="0014591F" w:rsidDel="0025337B" w:rsidRDefault="0014591F" w:rsidP="00294F21">
      <w:pPr>
        <w:spacing w:line="240" w:lineRule="auto"/>
        <w:rPr>
          <w:del w:id="76" w:author="Moonika Kuusk - JUSTDIGI" w:date="2025-03-04T13:02:00Z" w16du:dateUtc="2025-03-04T11:02:00Z"/>
          <w:rFonts w:cs="Times New Roman"/>
          <w:szCs w:val="24"/>
        </w:rPr>
      </w:pPr>
    </w:p>
    <w:p w14:paraId="61AFFC8E" w14:textId="77777777" w:rsidR="00207F9A" w:rsidDel="0025337B" w:rsidRDefault="00207F9A" w:rsidP="00294F21">
      <w:pPr>
        <w:spacing w:line="240" w:lineRule="auto"/>
        <w:rPr>
          <w:del w:id="77" w:author="Moonika Kuusk - JUSTDIGI" w:date="2025-03-04T13:02:00Z" w16du:dateUtc="2025-03-04T11:02:00Z"/>
          <w:rFonts w:cs="Times New Roman"/>
          <w:szCs w:val="24"/>
        </w:rPr>
      </w:pPr>
    </w:p>
    <w:p w14:paraId="2BE41D4C" w14:textId="77777777" w:rsidR="00207F9A" w:rsidRPr="0079061A" w:rsidRDefault="00207F9A" w:rsidP="00294F21">
      <w:pPr>
        <w:spacing w:line="240" w:lineRule="auto"/>
        <w:rPr>
          <w:rFonts w:cs="Times New Roman"/>
          <w:szCs w:val="24"/>
        </w:rPr>
      </w:pPr>
    </w:p>
    <w:p w14:paraId="6116B2E1" w14:textId="087631D2" w:rsidR="0014591F" w:rsidRPr="0079061A" w:rsidRDefault="00502659" w:rsidP="08F24FF9">
      <w:pPr>
        <w:spacing w:line="240" w:lineRule="auto"/>
        <w:rPr>
          <w:rFonts w:cs="Times New Roman"/>
        </w:rPr>
      </w:pPr>
      <w:bookmarkStart w:id="78" w:name="_Hlk173160766"/>
      <w:r w:rsidRPr="08F24FF9">
        <w:rPr>
          <w:rFonts w:cs="Times New Roman"/>
          <w:b/>
          <w:bCs/>
        </w:rPr>
        <w:t>13</w:t>
      </w:r>
      <w:r w:rsidR="0014591F" w:rsidRPr="08F24FF9">
        <w:rPr>
          <w:rFonts w:cs="Times New Roman"/>
          <w:b/>
          <w:bCs/>
        </w:rPr>
        <w:t xml:space="preserve">) </w:t>
      </w:r>
      <w:r w:rsidR="0014591F" w:rsidRPr="08F24FF9">
        <w:rPr>
          <w:rFonts w:cs="Times New Roman"/>
        </w:rPr>
        <w:t>paragrahvi 32</w:t>
      </w:r>
      <w:r w:rsidR="0014591F" w:rsidRPr="08F24FF9">
        <w:rPr>
          <w:rFonts w:cs="Times New Roman"/>
          <w:vertAlign w:val="superscript"/>
        </w:rPr>
        <w:t>2</w:t>
      </w:r>
      <w:r w:rsidR="0014591F" w:rsidRPr="08F24FF9">
        <w:rPr>
          <w:rFonts w:cs="Times New Roman"/>
        </w:rPr>
        <w:t xml:space="preserve"> täiendatakse lõi</w:t>
      </w:r>
      <w:r w:rsidR="004A0395" w:rsidRPr="08F24FF9">
        <w:rPr>
          <w:rFonts w:cs="Times New Roman"/>
        </w:rPr>
        <w:t>get</w:t>
      </w:r>
      <w:r w:rsidR="0014591F" w:rsidRPr="08F24FF9">
        <w:rPr>
          <w:rFonts w:cs="Times New Roman"/>
        </w:rPr>
        <w:t>ega 3</w:t>
      </w:r>
      <w:r w:rsidR="0014591F" w:rsidRPr="08F24FF9">
        <w:rPr>
          <w:rFonts w:cs="Times New Roman"/>
          <w:vertAlign w:val="superscript"/>
        </w:rPr>
        <w:t>1</w:t>
      </w:r>
      <w:r w:rsidR="0014591F" w:rsidRPr="08F24FF9">
        <w:rPr>
          <w:rFonts w:cs="Times New Roman"/>
        </w:rPr>
        <w:t xml:space="preserve"> </w:t>
      </w:r>
      <w:r w:rsidR="004A0395" w:rsidRPr="08F24FF9">
        <w:rPr>
          <w:rFonts w:cs="Times New Roman"/>
        </w:rPr>
        <w:t>ja 3</w:t>
      </w:r>
      <w:r w:rsidR="004A0395" w:rsidRPr="08F24FF9">
        <w:rPr>
          <w:rFonts w:cs="Times New Roman"/>
          <w:vertAlign w:val="superscript"/>
        </w:rPr>
        <w:t xml:space="preserve">2 </w:t>
      </w:r>
      <w:r w:rsidR="0014591F" w:rsidRPr="08F24FF9">
        <w:rPr>
          <w:rFonts w:cs="Times New Roman"/>
        </w:rPr>
        <w:t>järgmises sõnastuses:</w:t>
      </w:r>
    </w:p>
    <w:p w14:paraId="7FF4C15D" w14:textId="1071B3E1" w:rsidR="004A0395" w:rsidRPr="0079061A" w:rsidRDefault="0014591F" w:rsidP="08F24FF9">
      <w:pPr>
        <w:spacing w:line="240" w:lineRule="auto"/>
        <w:rPr>
          <w:rFonts w:cs="Times New Roman"/>
        </w:rPr>
      </w:pPr>
      <w:r w:rsidRPr="08F24FF9">
        <w:rPr>
          <w:rFonts w:cs="Times New Roman"/>
        </w:rPr>
        <w:lastRenderedPageBreak/>
        <w:t>„(3</w:t>
      </w:r>
      <w:r w:rsidRPr="08F24FF9">
        <w:rPr>
          <w:rFonts w:cs="Times New Roman"/>
          <w:vertAlign w:val="superscript"/>
        </w:rPr>
        <w:t>1</w:t>
      </w:r>
      <w:r w:rsidRPr="08F24FF9">
        <w:rPr>
          <w:rFonts w:cs="Times New Roman"/>
        </w:rPr>
        <w:t xml:space="preserve">) Muust kui bioloogilist päritolu taastuvkütusest toodetud energia võetakse arvesse valdkonnas, kus seda käesoleva paragrahvi lõike 2 järgi tarbitakse. </w:t>
      </w:r>
      <w:commentRangeStart w:id="79"/>
      <w:r w:rsidRPr="08F24FF9">
        <w:rPr>
          <w:rFonts w:cs="Times New Roman"/>
        </w:rPr>
        <w:t>Ilma et see piiraks käesoleva</w:t>
      </w:r>
      <w:commentRangeEnd w:id="79"/>
      <w:r>
        <w:commentReference w:id="79"/>
      </w:r>
      <w:r w:rsidRPr="08F24FF9">
        <w:rPr>
          <w:rFonts w:cs="Times New Roman"/>
        </w:rPr>
        <w:t xml:space="preserve"> paragrahvi lõikes 2 sätestatut, on võimalik koostöölepingu kaudu kokku leppida, et ühes riigis tarbitavat muud kui bioloogilist päritolu taastuvkütus</w:t>
      </w:r>
      <w:r w:rsidR="004A0395" w:rsidRPr="08F24FF9">
        <w:rPr>
          <w:rFonts w:cs="Times New Roman"/>
        </w:rPr>
        <w:t>t</w:t>
      </w:r>
      <w:r w:rsidRPr="08F24FF9">
        <w:rPr>
          <w:rFonts w:cs="Times New Roman"/>
        </w:rPr>
        <w:t xml:space="preserve"> võetakse täiel määral või osaliselt arvesse selle riigi taastuvenergia summaarses lõpptarbimises, kus </w:t>
      </w:r>
      <w:r w:rsidR="004A0395" w:rsidRPr="08F24FF9">
        <w:rPr>
          <w:rFonts w:cs="Times New Roman"/>
        </w:rPr>
        <w:t xml:space="preserve">see </w:t>
      </w:r>
      <w:r w:rsidRPr="08F24FF9">
        <w:rPr>
          <w:rFonts w:cs="Times New Roman"/>
        </w:rPr>
        <w:t>kütus toodeti.</w:t>
      </w:r>
    </w:p>
    <w:p w14:paraId="1EFE8B81" w14:textId="77777777" w:rsidR="004A0395" w:rsidRPr="0079061A" w:rsidRDefault="004A0395" w:rsidP="00294F21">
      <w:pPr>
        <w:spacing w:line="240" w:lineRule="auto"/>
        <w:rPr>
          <w:rFonts w:cs="Times New Roman"/>
          <w:szCs w:val="24"/>
        </w:rPr>
      </w:pPr>
    </w:p>
    <w:p w14:paraId="3ED95248" w14:textId="755E523B" w:rsidR="0014591F" w:rsidRPr="0079061A" w:rsidRDefault="004A0395" w:rsidP="00294F21">
      <w:pPr>
        <w:spacing w:line="240" w:lineRule="auto"/>
        <w:rPr>
          <w:rFonts w:cs="Times New Roman"/>
          <w:szCs w:val="24"/>
        </w:rPr>
      </w:pPr>
      <w:r w:rsidRPr="0079061A">
        <w:rPr>
          <w:rFonts w:cs="Times New Roman"/>
          <w:szCs w:val="24"/>
        </w:rPr>
        <w:t>(3</w:t>
      </w:r>
      <w:r w:rsidRPr="0079061A">
        <w:rPr>
          <w:rFonts w:cs="Times New Roman"/>
          <w:szCs w:val="24"/>
          <w:vertAlign w:val="superscript"/>
        </w:rPr>
        <w:t>2</w:t>
      </w:r>
      <w:r w:rsidRPr="0079061A">
        <w:rPr>
          <w:rFonts w:cs="Times New Roman"/>
          <w:szCs w:val="24"/>
        </w:rPr>
        <w:t xml:space="preserve">) </w:t>
      </w:r>
      <w:r w:rsidR="0014591F" w:rsidRPr="0079061A">
        <w:rPr>
          <w:rFonts w:cs="Times New Roman"/>
          <w:szCs w:val="24"/>
        </w:rPr>
        <w:t>K</w:t>
      </w:r>
      <w:r w:rsidRPr="0079061A">
        <w:rPr>
          <w:rFonts w:cs="Times New Roman"/>
          <w:szCs w:val="24"/>
        </w:rPr>
        <w:t>äesoleva paragrahvi lõikes 3</w:t>
      </w:r>
      <w:r w:rsidRPr="0079061A">
        <w:rPr>
          <w:rFonts w:cs="Times New Roman"/>
          <w:szCs w:val="24"/>
          <w:vertAlign w:val="superscript"/>
        </w:rPr>
        <w:t>1</w:t>
      </w:r>
      <w:r w:rsidRPr="0079061A">
        <w:rPr>
          <w:rFonts w:cs="Times New Roman"/>
          <w:szCs w:val="24"/>
        </w:rPr>
        <w:t xml:space="preserve"> nimetatud k</w:t>
      </w:r>
      <w:r w:rsidR="0014591F" w:rsidRPr="0079061A">
        <w:rPr>
          <w:rFonts w:cs="Times New Roman"/>
          <w:szCs w:val="24"/>
        </w:rPr>
        <w:t>oostööleping peab sisaldama muu kui bioloogilist päritolu taastuvkütuse kogust, mida arvestatakse tervikuna ja iga riigi kohta, ning kuupäeva, mil koostööleping hakkab kehtima.“;</w:t>
      </w:r>
    </w:p>
    <w:bookmarkEnd w:id="78"/>
    <w:p w14:paraId="32366741" w14:textId="77777777" w:rsidR="0014591F" w:rsidRPr="0079061A" w:rsidRDefault="0014591F" w:rsidP="00294F21">
      <w:pPr>
        <w:spacing w:line="240" w:lineRule="auto"/>
        <w:rPr>
          <w:rFonts w:cs="Times New Roman"/>
          <w:szCs w:val="24"/>
        </w:rPr>
      </w:pPr>
    </w:p>
    <w:p w14:paraId="6C23ECF2" w14:textId="15DD6948" w:rsidR="0014591F" w:rsidRPr="0079061A" w:rsidRDefault="00502659" w:rsidP="00294F21">
      <w:pPr>
        <w:spacing w:line="240" w:lineRule="auto"/>
        <w:rPr>
          <w:rFonts w:cs="Times New Roman"/>
          <w:szCs w:val="24"/>
        </w:rPr>
      </w:pPr>
      <w:bookmarkStart w:id="80" w:name="_Hlk173160794"/>
      <w:r w:rsidRPr="0079061A">
        <w:rPr>
          <w:rFonts w:cs="Times New Roman"/>
          <w:b/>
          <w:szCs w:val="24"/>
        </w:rPr>
        <w:t>14</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2</w:t>
      </w:r>
      <w:r w:rsidR="0014591F" w:rsidRPr="0079061A">
        <w:rPr>
          <w:rFonts w:cs="Times New Roman"/>
          <w:szCs w:val="24"/>
        </w:rPr>
        <w:t xml:space="preserve"> lõige 4 muudetakse ja sõnastatakse järgmiselt:</w:t>
      </w:r>
    </w:p>
    <w:p w14:paraId="3945F2EE" w14:textId="750E67CC" w:rsidR="0014591F" w:rsidRPr="0079061A" w:rsidRDefault="0014591F" w:rsidP="00294F21">
      <w:pPr>
        <w:spacing w:line="240" w:lineRule="auto"/>
        <w:rPr>
          <w:rFonts w:cs="Times New Roman"/>
          <w:szCs w:val="24"/>
        </w:rPr>
      </w:pPr>
      <w:r w:rsidRPr="0079061A">
        <w:rPr>
          <w:rFonts w:cs="Times New Roman"/>
          <w:szCs w:val="24"/>
        </w:rPr>
        <w:t>„(4) Taastuvelektrienergia summaarne lõpptarbimine arvutatakse taastuvatest energiaallikatest toodetud elektrienergia kogusena, sealhulgas oma tarbeks toodetud taastuvenergia tarbijate ja taastuvenergiakogukondade ning muudest kui bioloogilist päritolu taastuvkütustest toodetud elektrienergia kogus. Taastuvelektrienergia summaarse lõpptarbimise arvutamisel tuleb välja arvata elektrienergia kogus, mis on varem toodetud pumphüdroelektrijaamades või muud</w:t>
      </w:r>
      <w:r w:rsidR="000637E9" w:rsidRPr="0079061A">
        <w:rPr>
          <w:rFonts w:cs="Times New Roman"/>
          <w:szCs w:val="24"/>
        </w:rPr>
        <w:t>e</w:t>
      </w:r>
      <w:r w:rsidRPr="0079061A">
        <w:rPr>
          <w:rFonts w:cs="Times New Roman"/>
          <w:szCs w:val="24"/>
        </w:rPr>
        <w:t xml:space="preserve"> kui bioloogilist päritolu taastuvkütuste tootmiseks.“;</w:t>
      </w:r>
    </w:p>
    <w:bookmarkEnd w:id="80"/>
    <w:p w14:paraId="4B856768" w14:textId="77777777" w:rsidR="0014591F" w:rsidRPr="0079061A" w:rsidRDefault="0014591F" w:rsidP="00294F21">
      <w:pPr>
        <w:spacing w:line="240" w:lineRule="auto"/>
        <w:rPr>
          <w:rFonts w:cs="Times New Roman"/>
          <w:szCs w:val="24"/>
        </w:rPr>
      </w:pPr>
    </w:p>
    <w:p w14:paraId="7EC8D6AA" w14:textId="01489647" w:rsidR="00E44557" w:rsidRDefault="00502659" w:rsidP="00294F21">
      <w:pPr>
        <w:spacing w:line="240" w:lineRule="auto"/>
        <w:rPr>
          <w:rFonts w:cs="Times New Roman"/>
          <w:szCs w:val="24"/>
        </w:rPr>
      </w:pPr>
      <w:r w:rsidRPr="0079061A">
        <w:rPr>
          <w:rFonts w:cs="Times New Roman"/>
          <w:b/>
          <w:szCs w:val="24"/>
        </w:rPr>
        <w:t>15</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2</w:t>
      </w:r>
      <w:r w:rsidR="0014591F" w:rsidRPr="0079061A">
        <w:rPr>
          <w:rFonts w:cs="Times New Roman"/>
          <w:szCs w:val="24"/>
        </w:rPr>
        <w:t xml:space="preserve"> lõige 15 </w:t>
      </w:r>
      <w:r w:rsidR="00E44557">
        <w:rPr>
          <w:rFonts w:cs="Times New Roman"/>
          <w:szCs w:val="24"/>
        </w:rPr>
        <w:t>muudetakse ja sõnastatakse järgmiselt:</w:t>
      </w:r>
      <w:del w:id="81" w:author="Moonika Kuusk - JUSTDIGI" w:date="2025-03-11T11:27:00Z" w16du:dateUtc="2025-03-11T09:27:00Z">
        <w:r w:rsidR="00E44557" w:rsidDel="009C3753">
          <w:rPr>
            <w:rFonts w:cs="Times New Roman"/>
            <w:szCs w:val="24"/>
          </w:rPr>
          <w:delText xml:space="preserve"> </w:delText>
        </w:r>
      </w:del>
    </w:p>
    <w:p w14:paraId="57DCDD8B" w14:textId="14C837A3" w:rsidR="0014591F" w:rsidRPr="0079061A" w:rsidRDefault="00E44557" w:rsidP="00294F21">
      <w:pPr>
        <w:spacing w:line="240" w:lineRule="auto"/>
        <w:rPr>
          <w:rFonts w:cs="Times New Roman"/>
          <w:szCs w:val="24"/>
        </w:rPr>
      </w:pPr>
      <w:r>
        <w:rPr>
          <w:rFonts w:cs="Times New Roman"/>
          <w:szCs w:val="24"/>
        </w:rPr>
        <w:t>„</w:t>
      </w:r>
      <w:r w:rsidRPr="00E44557">
        <w:rPr>
          <w:rFonts w:cs="Times New Roman"/>
          <w:szCs w:val="24"/>
        </w:rPr>
        <w:t>(15) Käesoleva paragrahvi lõike 2 alusel taastuvenergia osakaalu arvutamisel, investeeringutoetuse või elektrituruseaduse §-des 59</w:t>
      </w:r>
      <w:r>
        <w:rPr>
          <w:rFonts w:cs="Times New Roman"/>
          <w:szCs w:val="24"/>
        </w:rPr>
        <w:t xml:space="preserve"> ja</w:t>
      </w:r>
      <w:r w:rsidRPr="00E44557">
        <w:rPr>
          <w:rFonts w:cs="Times New Roman"/>
          <w:szCs w:val="24"/>
        </w:rPr>
        <w:t xml:space="preserve"> 59</w:t>
      </w:r>
      <w:r w:rsidRPr="00B87CCD">
        <w:rPr>
          <w:rFonts w:cs="Times New Roman"/>
          <w:szCs w:val="24"/>
          <w:vertAlign w:val="superscript"/>
        </w:rPr>
        <w:t>4</w:t>
      </w:r>
      <w:r w:rsidRPr="00E44557">
        <w:rPr>
          <w:rFonts w:cs="Times New Roman"/>
          <w:szCs w:val="24"/>
        </w:rPr>
        <w:t>–59</w:t>
      </w:r>
      <w:r w:rsidRPr="00B87CCD">
        <w:rPr>
          <w:rFonts w:cs="Times New Roman"/>
          <w:szCs w:val="24"/>
          <w:vertAlign w:val="superscript"/>
        </w:rPr>
        <w:t>6</w:t>
      </w:r>
      <w:r w:rsidRPr="00E44557">
        <w:rPr>
          <w:rFonts w:cs="Times New Roman"/>
          <w:szCs w:val="24"/>
        </w:rPr>
        <w:t xml:space="preserve"> sätestatud toetuse maksmisel võetakse biokütuseid ja vedelaid biokütuseid arvesse juhul, kui need vastavad </w:t>
      </w:r>
      <w:r w:rsidRPr="00152573">
        <w:rPr>
          <w:rFonts w:cs="Times New Roman"/>
          <w:szCs w:val="24"/>
        </w:rPr>
        <w:t>käesoleva seaduse §-s 32</w:t>
      </w:r>
      <w:r w:rsidRPr="00152573">
        <w:rPr>
          <w:rFonts w:cs="Times New Roman"/>
          <w:szCs w:val="24"/>
          <w:vertAlign w:val="superscript"/>
        </w:rPr>
        <w:t>3</w:t>
      </w:r>
      <w:r w:rsidRPr="00E44557">
        <w:rPr>
          <w:rFonts w:cs="Times New Roman"/>
          <w:szCs w:val="24"/>
        </w:rPr>
        <w:t xml:space="preserve"> sätestatud säästlikkuse kriteeriumitele ning atmosfääriõhu kaitse seaduse </w:t>
      </w:r>
      <w:r w:rsidRPr="00152573">
        <w:rPr>
          <w:rFonts w:cs="Times New Roman"/>
          <w:szCs w:val="24"/>
        </w:rPr>
        <w:t>§</w:t>
      </w:r>
      <w:r w:rsidRPr="00E44557">
        <w:rPr>
          <w:rFonts w:cs="Times New Roman"/>
          <w:szCs w:val="24"/>
        </w:rPr>
        <w:t xml:space="preserve"> 120 </w:t>
      </w:r>
      <w:r>
        <w:rPr>
          <w:rFonts w:cs="Times New Roman"/>
          <w:szCs w:val="24"/>
        </w:rPr>
        <w:t xml:space="preserve">lõike 1 </w:t>
      </w:r>
      <w:r w:rsidRPr="00E44557">
        <w:rPr>
          <w:rFonts w:cs="Times New Roman"/>
          <w:szCs w:val="24"/>
        </w:rPr>
        <w:t xml:space="preserve">alusel </w:t>
      </w:r>
      <w:r>
        <w:rPr>
          <w:rFonts w:cs="Times New Roman"/>
          <w:szCs w:val="24"/>
        </w:rPr>
        <w:t>kehtestatud</w:t>
      </w:r>
      <w:r w:rsidRPr="00E44557">
        <w:rPr>
          <w:rFonts w:cs="Times New Roman"/>
          <w:szCs w:val="24"/>
        </w:rPr>
        <w:t xml:space="preserve"> biokütuse </w:t>
      </w:r>
      <w:r w:rsidR="0021135D">
        <w:rPr>
          <w:rFonts w:cs="Times New Roman"/>
          <w:szCs w:val="24"/>
        </w:rPr>
        <w:t>keskkonna</w:t>
      </w:r>
      <w:r w:rsidRPr="00E44557">
        <w:rPr>
          <w:rFonts w:cs="Times New Roman"/>
          <w:szCs w:val="24"/>
        </w:rPr>
        <w:t>nõuetele ja kasvuhoonegaaside heite vähendamise kriteeriumitele.</w:t>
      </w:r>
      <w:r>
        <w:rPr>
          <w:rFonts w:cs="Times New Roman"/>
          <w:szCs w:val="24"/>
        </w:rPr>
        <w:t>“;</w:t>
      </w:r>
    </w:p>
    <w:p w14:paraId="4F2BF264" w14:textId="77777777" w:rsidR="0014591F" w:rsidRPr="0079061A" w:rsidRDefault="0014591F" w:rsidP="00294F21">
      <w:pPr>
        <w:spacing w:line="240" w:lineRule="auto"/>
        <w:rPr>
          <w:rFonts w:cs="Times New Roman"/>
          <w:szCs w:val="24"/>
        </w:rPr>
      </w:pPr>
    </w:p>
    <w:p w14:paraId="63FEB873" w14:textId="2E986D61" w:rsidR="0014591F" w:rsidRPr="0079061A" w:rsidRDefault="00502659" w:rsidP="00294F21">
      <w:pPr>
        <w:spacing w:line="240" w:lineRule="auto"/>
        <w:rPr>
          <w:rFonts w:cs="Times New Roman"/>
          <w:szCs w:val="24"/>
        </w:rPr>
      </w:pPr>
      <w:r w:rsidRPr="00D661B8">
        <w:rPr>
          <w:rFonts w:cs="Times New Roman"/>
          <w:b/>
          <w:szCs w:val="24"/>
        </w:rPr>
        <w:t>16</w:t>
      </w:r>
      <w:r w:rsidR="0014591F" w:rsidRPr="00D661B8">
        <w:rPr>
          <w:rFonts w:cs="Times New Roman"/>
          <w:b/>
          <w:szCs w:val="24"/>
        </w:rPr>
        <w:t>)</w:t>
      </w:r>
      <w:r w:rsidR="0014591F" w:rsidRPr="00D661B8">
        <w:rPr>
          <w:rFonts w:cs="Times New Roman"/>
          <w:szCs w:val="24"/>
        </w:rPr>
        <w:t xml:space="preserve"> paragrahvi 32</w:t>
      </w:r>
      <w:r w:rsidR="0014591F" w:rsidRPr="00D661B8">
        <w:rPr>
          <w:rFonts w:cs="Times New Roman"/>
          <w:szCs w:val="24"/>
          <w:vertAlign w:val="superscript"/>
        </w:rPr>
        <w:t>2</w:t>
      </w:r>
      <w:r w:rsidR="0014591F" w:rsidRPr="00D661B8">
        <w:rPr>
          <w:rFonts w:cs="Times New Roman"/>
          <w:szCs w:val="24"/>
        </w:rPr>
        <w:t xml:space="preserve"> täiendatakse lõigetega 16–18 järgmises sõnastuses:</w:t>
      </w:r>
    </w:p>
    <w:p w14:paraId="3DF6F09D" w14:textId="71F47487" w:rsidR="0014591F" w:rsidRPr="0079061A" w:rsidRDefault="00F265CE" w:rsidP="00294F21">
      <w:pPr>
        <w:spacing w:line="240" w:lineRule="auto"/>
        <w:rPr>
          <w:rFonts w:cs="Times New Roman"/>
          <w:szCs w:val="24"/>
        </w:rPr>
      </w:pPr>
      <w:r w:rsidRPr="0079061A">
        <w:rPr>
          <w:rFonts w:cs="Times New Roman"/>
          <w:szCs w:val="24"/>
        </w:rPr>
        <w:t>„</w:t>
      </w:r>
      <w:r w:rsidR="0014591F" w:rsidRPr="0079061A">
        <w:rPr>
          <w:rFonts w:cs="Times New Roman"/>
          <w:szCs w:val="24"/>
        </w:rPr>
        <w:t>(16) Käesoleva seaduse § 32</w:t>
      </w:r>
      <w:r w:rsidR="0014591F" w:rsidRPr="0079061A">
        <w:rPr>
          <w:rFonts w:cs="Times New Roman"/>
          <w:szCs w:val="24"/>
          <w:vertAlign w:val="superscript"/>
        </w:rPr>
        <w:t>1</w:t>
      </w:r>
      <w:r w:rsidR="0014591F" w:rsidRPr="0079061A">
        <w:rPr>
          <w:rFonts w:cs="Times New Roman"/>
          <w:szCs w:val="24"/>
        </w:rPr>
        <w:t xml:space="preserve"> lõikes 5 sätestatud osakaalu arvutamisel võetakse nimetajas arvesse lõppenergia tootmiseks ja muuks kui energiatootmiseks kasutatava vesiniku energiasisaldust, kuid ei võeta arvesse vesinikku:</w:t>
      </w:r>
    </w:p>
    <w:p w14:paraId="457992E6" w14:textId="69DDE119" w:rsidR="0014591F" w:rsidRPr="0079061A" w:rsidRDefault="0014591F" w:rsidP="00294F21">
      <w:pPr>
        <w:spacing w:line="240" w:lineRule="auto"/>
        <w:rPr>
          <w:rFonts w:cs="Times New Roman"/>
          <w:szCs w:val="24"/>
        </w:rPr>
      </w:pPr>
      <w:r w:rsidRPr="0079061A">
        <w:rPr>
          <w:rFonts w:cs="Times New Roman"/>
          <w:szCs w:val="24"/>
        </w:rPr>
        <w:t>1) mida kasutatakse vahesaadusena tavapäraste transpordikütuste ja biokütuste tootmiseks või</w:t>
      </w:r>
    </w:p>
    <w:p w14:paraId="64054F8E" w14:textId="2F476626" w:rsidR="0014591F" w:rsidRPr="0079061A" w:rsidRDefault="0014591F" w:rsidP="00294F21">
      <w:pPr>
        <w:spacing w:line="240" w:lineRule="auto"/>
        <w:rPr>
          <w:rFonts w:cs="Times New Roman"/>
          <w:szCs w:val="24"/>
        </w:rPr>
      </w:pPr>
      <w:r w:rsidRPr="0079061A">
        <w:rPr>
          <w:rFonts w:cs="Times New Roman"/>
          <w:szCs w:val="24"/>
        </w:rPr>
        <w:t>2) mis on toodetud tööstuslike jääkgaaside kasvuhoonegaaside sisalduse vähendamise</w:t>
      </w:r>
      <w:r w:rsidRPr="0079061A" w:rsidDel="00CD4069">
        <w:rPr>
          <w:rFonts w:cs="Times New Roman"/>
          <w:szCs w:val="24"/>
        </w:rPr>
        <w:t xml:space="preserve"> </w:t>
      </w:r>
      <w:r w:rsidRPr="0079061A">
        <w:rPr>
          <w:rFonts w:cs="Times New Roman"/>
          <w:szCs w:val="24"/>
        </w:rPr>
        <w:t>teel ja mida kasutatakse nende konkreetsete gaaside asendamiseks, millest seda toodetakse</w:t>
      </w:r>
      <w:r w:rsidR="000637E9" w:rsidRPr="0079061A">
        <w:rPr>
          <w:rFonts w:cs="Times New Roman"/>
          <w:szCs w:val="24"/>
        </w:rPr>
        <w:t>,</w:t>
      </w:r>
      <w:r w:rsidRPr="0079061A">
        <w:rPr>
          <w:rFonts w:cs="Times New Roman"/>
          <w:szCs w:val="24"/>
        </w:rPr>
        <w:t xml:space="preserve"> või</w:t>
      </w:r>
    </w:p>
    <w:p w14:paraId="3AC9D7CC" w14:textId="77777777" w:rsidR="0014591F" w:rsidRPr="0079061A" w:rsidRDefault="0014591F" w:rsidP="00294F21">
      <w:pPr>
        <w:spacing w:line="240" w:lineRule="auto"/>
        <w:rPr>
          <w:rFonts w:cs="Times New Roman"/>
          <w:szCs w:val="24"/>
        </w:rPr>
      </w:pPr>
      <w:r w:rsidRPr="0079061A">
        <w:rPr>
          <w:rFonts w:cs="Times New Roman"/>
          <w:szCs w:val="24"/>
        </w:rPr>
        <w:t>3) mis on toodetud kõrvalsaadusena või saadud tööstusrajatiste kõrvalsaadustest.</w:t>
      </w:r>
    </w:p>
    <w:p w14:paraId="6C688573" w14:textId="77777777" w:rsidR="0014591F" w:rsidRPr="0079061A" w:rsidRDefault="0014591F" w:rsidP="00294F21">
      <w:pPr>
        <w:spacing w:line="240" w:lineRule="auto"/>
        <w:rPr>
          <w:rFonts w:cs="Times New Roman"/>
          <w:szCs w:val="24"/>
        </w:rPr>
      </w:pPr>
    </w:p>
    <w:p w14:paraId="00D46C8A" w14:textId="1A134C2B" w:rsidR="0014591F" w:rsidRPr="0079061A" w:rsidRDefault="0014591F" w:rsidP="00294F21">
      <w:pPr>
        <w:spacing w:line="240" w:lineRule="auto"/>
        <w:rPr>
          <w:rFonts w:cs="Times New Roman"/>
          <w:szCs w:val="24"/>
        </w:rPr>
      </w:pPr>
      <w:r w:rsidRPr="0079061A">
        <w:rPr>
          <w:rFonts w:cs="Times New Roman"/>
          <w:szCs w:val="24"/>
        </w:rPr>
        <w:t>(17) Käesoleva seaduse § 32</w:t>
      </w:r>
      <w:r w:rsidRPr="0079061A">
        <w:rPr>
          <w:rFonts w:cs="Times New Roman"/>
          <w:szCs w:val="24"/>
          <w:vertAlign w:val="superscript"/>
        </w:rPr>
        <w:t>1</w:t>
      </w:r>
      <w:r w:rsidRPr="0079061A">
        <w:rPr>
          <w:rFonts w:cs="Times New Roman"/>
          <w:szCs w:val="24"/>
        </w:rPr>
        <w:t xml:space="preserve"> lõikes 5 sätestatud osakaalu arvutamisel võetakse lugejas arvesse tööstussektoris lõppenergia tootmiseks ja muuks kui energiatootmiseks kasutatavate muud</w:t>
      </w:r>
      <w:r w:rsidR="000637E9" w:rsidRPr="0079061A">
        <w:rPr>
          <w:rFonts w:cs="Times New Roman"/>
          <w:szCs w:val="24"/>
        </w:rPr>
        <w:t>e</w:t>
      </w:r>
      <w:r w:rsidRPr="0079061A">
        <w:rPr>
          <w:rFonts w:cs="Times New Roman"/>
          <w:szCs w:val="24"/>
        </w:rPr>
        <w:t xml:space="preserve"> kui bioloogilist päritolu taastuvkütuste energiasisaldust, kuid ei võeta arvesse mu</w:t>
      </w:r>
      <w:r w:rsidR="000637E9" w:rsidRPr="0079061A">
        <w:rPr>
          <w:rFonts w:cs="Times New Roman"/>
          <w:szCs w:val="24"/>
        </w:rPr>
        <w:t>i</w:t>
      </w:r>
      <w:r w:rsidRPr="0079061A">
        <w:rPr>
          <w:rFonts w:cs="Times New Roman"/>
          <w:szCs w:val="24"/>
        </w:rPr>
        <w:t>d kui bioloogilist päritolu taastuvkütuseid, mida kasutatakse vahesaadusena tavapäraste transpordikütuste ja biokütuste tootmiseks.</w:t>
      </w:r>
    </w:p>
    <w:p w14:paraId="7054A300" w14:textId="77777777" w:rsidR="0014591F" w:rsidRPr="0079061A" w:rsidRDefault="0014591F" w:rsidP="00294F21">
      <w:pPr>
        <w:spacing w:line="240" w:lineRule="auto"/>
        <w:rPr>
          <w:rFonts w:cs="Times New Roman"/>
          <w:szCs w:val="24"/>
        </w:rPr>
      </w:pPr>
    </w:p>
    <w:p w14:paraId="79FE3208" w14:textId="77777777" w:rsidR="0014591F" w:rsidRPr="0079061A" w:rsidRDefault="0014591F" w:rsidP="00294F21">
      <w:pPr>
        <w:spacing w:line="240" w:lineRule="auto"/>
        <w:rPr>
          <w:rFonts w:cs="Times New Roman"/>
          <w:szCs w:val="24"/>
        </w:rPr>
      </w:pPr>
      <w:r w:rsidRPr="0079061A">
        <w:rPr>
          <w:rFonts w:cs="Times New Roman"/>
          <w:szCs w:val="24"/>
        </w:rPr>
        <w:t>(18) Käesoleva paragrahvi lõigetes 14 ja 15 nimetatud nimetaja ja lugeja arvutamisel kasutatakse kütuste energiasisalduse väärtusi, mis on esitatud Euroopa Parlamendi ja nõukogu direktiivi (EL) 2018/2001 III lisas.“;</w:t>
      </w:r>
    </w:p>
    <w:p w14:paraId="27D24C07" w14:textId="77777777" w:rsidR="0014591F" w:rsidRPr="0079061A" w:rsidRDefault="0014591F" w:rsidP="00294F21">
      <w:pPr>
        <w:spacing w:line="240" w:lineRule="auto"/>
        <w:rPr>
          <w:rFonts w:cs="Times New Roman"/>
          <w:szCs w:val="24"/>
        </w:rPr>
      </w:pPr>
    </w:p>
    <w:p w14:paraId="49BB6A68" w14:textId="50D7D76C" w:rsidR="0014591F" w:rsidRPr="0079061A" w:rsidRDefault="00502659" w:rsidP="00294F21">
      <w:pPr>
        <w:spacing w:line="240" w:lineRule="auto"/>
        <w:ind w:left="-20" w:right="-20"/>
        <w:rPr>
          <w:rFonts w:cs="Times New Roman"/>
          <w:szCs w:val="24"/>
        </w:rPr>
      </w:pPr>
      <w:r w:rsidRPr="0079061A">
        <w:rPr>
          <w:rFonts w:cs="Times New Roman"/>
          <w:b/>
          <w:szCs w:val="24"/>
        </w:rPr>
        <w:t>17</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3</w:t>
      </w:r>
      <w:r w:rsidR="0014591F" w:rsidRPr="0079061A">
        <w:rPr>
          <w:rFonts w:cs="Times New Roman"/>
          <w:szCs w:val="24"/>
        </w:rPr>
        <w:t xml:space="preserve"> lõike 1 punkt 1 muudetakse ja sõnastatakse järgmiselt:</w:t>
      </w:r>
    </w:p>
    <w:p w14:paraId="35EDE4A9" w14:textId="5A36198A" w:rsidR="0014591F" w:rsidRPr="0079061A" w:rsidRDefault="0014591F" w:rsidP="00294F21">
      <w:pPr>
        <w:spacing w:line="240" w:lineRule="auto"/>
        <w:ind w:left="-20" w:right="-20"/>
        <w:rPr>
          <w:rFonts w:cs="Times New Roman"/>
          <w:szCs w:val="24"/>
        </w:rPr>
      </w:pPr>
      <w:r w:rsidRPr="0079061A">
        <w:rPr>
          <w:rFonts w:cs="Times New Roman"/>
          <w:szCs w:val="24"/>
        </w:rPr>
        <w:t xml:space="preserve">„1) põlismets ja muu metsamaa, </w:t>
      </w:r>
      <w:r w:rsidR="0049094D" w:rsidRPr="0079061A">
        <w:rPr>
          <w:rFonts w:cs="Times New Roman"/>
          <w:szCs w:val="24"/>
        </w:rPr>
        <w:t xml:space="preserve">mis </w:t>
      </w:r>
      <w:r w:rsidRPr="0079061A">
        <w:rPr>
          <w:rFonts w:cs="Times New Roman"/>
          <w:szCs w:val="24"/>
        </w:rPr>
        <w:t>on ökosüsteemina terviklikus seisus kõige suurema looduskaitselise väärtusega mets, mille arengusse ei ole inimene raietega sekkunud, mida iseloomustab stabiilne ökosüsteem, mille puistu koosneb eri vanuses puudest ning kus leidub eri kõdunemisastmes lamatüvesid ning mis on elupaigaks haruldastele ja ohustatud liikidele</w:t>
      </w:r>
      <w:r w:rsidR="00C42F13" w:rsidRPr="0079061A">
        <w:rPr>
          <w:rFonts w:cs="Times New Roman"/>
          <w:szCs w:val="24"/>
        </w:rPr>
        <w:t>;</w:t>
      </w:r>
      <w:r w:rsidRPr="0079061A">
        <w:rPr>
          <w:rFonts w:cs="Times New Roman"/>
          <w:szCs w:val="24"/>
        </w:rPr>
        <w:t>“;</w:t>
      </w:r>
    </w:p>
    <w:p w14:paraId="55CFA8F7" w14:textId="5038B2B2" w:rsidR="00C42F13" w:rsidRPr="0079061A" w:rsidRDefault="00C42F13" w:rsidP="00294F21">
      <w:pPr>
        <w:spacing w:line="240" w:lineRule="auto"/>
        <w:ind w:left="-20" w:right="-20"/>
        <w:rPr>
          <w:rFonts w:cs="Times New Roman"/>
          <w:szCs w:val="24"/>
        </w:rPr>
      </w:pPr>
    </w:p>
    <w:p w14:paraId="2449EC25" w14:textId="5598C25C" w:rsidR="00C42F13" w:rsidRPr="0079061A" w:rsidRDefault="00C42F13" w:rsidP="00294F21">
      <w:pPr>
        <w:spacing w:line="240" w:lineRule="auto"/>
        <w:ind w:left="-20" w:right="-20"/>
        <w:rPr>
          <w:rFonts w:cs="Times New Roman"/>
          <w:szCs w:val="24"/>
        </w:rPr>
      </w:pPr>
      <w:r w:rsidRPr="0079061A">
        <w:rPr>
          <w:rFonts w:cs="Times New Roman"/>
          <w:b/>
          <w:bCs/>
          <w:szCs w:val="24"/>
        </w:rPr>
        <w:t>18)</w:t>
      </w:r>
      <w:r w:rsidRPr="0079061A">
        <w:rPr>
          <w:rFonts w:cs="Times New Roman"/>
          <w:szCs w:val="24"/>
        </w:rPr>
        <w:t xml:space="preserve"> paragrahvi 32</w:t>
      </w:r>
      <w:r w:rsidRPr="0079061A">
        <w:rPr>
          <w:rFonts w:cs="Times New Roman"/>
          <w:szCs w:val="24"/>
          <w:vertAlign w:val="superscript"/>
        </w:rPr>
        <w:t>3</w:t>
      </w:r>
      <w:r w:rsidRPr="0079061A">
        <w:rPr>
          <w:rFonts w:cs="Times New Roman"/>
          <w:szCs w:val="24"/>
        </w:rPr>
        <w:t xml:space="preserve"> lõiget 1 täiendatakse punktiga 1</w:t>
      </w:r>
      <w:r w:rsidRPr="0079061A">
        <w:rPr>
          <w:rFonts w:cs="Times New Roman"/>
          <w:szCs w:val="24"/>
          <w:vertAlign w:val="superscript"/>
        </w:rPr>
        <w:t>1</w:t>
      </w:r>
      <w:r w:rsidRPr="0079061A">
        <w:rPr>
          <w:rFonts w:cs="Times New Roman"/>
          <w:szCs w:val="24"/>
        </w:rPr>
        <w:t xml:space="preserve"> j</w:t>
      </w:r>
      <w:r w:rsidR="000637E9" w:rsidRPr="0079061A">
        <w:rPr>
          <w:rFonts w:cs="Times New Roman"/>
          <w:szCs w:val="24"/>
        </w:rPr>
        <w:t>ärgmises</w:t>
      </w:r>
      <w:r w:rsidRPr="0079061A">
        <w:rPr>
          <w:rFonts w:cs="Times New Roman"/>
          <w:szCs w:val="24"/>
        </w:rPr>
        <w:t xml:space="preserve"> sõnast</w:t>
      </w:r>
      <w:r w:rsidR="000637E9" w:rsidRPr="0079061A">
        <w:rPr>
          <w:rFonts w:cs="Times New Roman"/>
          <w:szCs w:val="24"/>
        </w:rPr>
        <w:t>uses</w:t>
      </w:r>
      <w:r w:rsidRPr="0079061A">
        <w:rPr>
          <w:rFonts w:cs="Times New Roman"/>
          <w:szCs w:val="24"/>
        </w:rPr>
        <w:t>:</w:t>
      </w:r>
    </w:p>
    <w:p w14:paraId="7908F0EC" w14:textId="23C41222" w:rsidR="00C42F13" w:rsidRPr="0079061A" w:rsidRDefault="00C42F13" w:rsidP="00294F21">
      <w:pPr>
        <w:spacing w:line="240" w:lineRule="auto"/>
        <w:ind w:left="-20" w:right="-20"/>
        <w:rPr>
          <w:rFonts w:cs="Times New Roman"/>
          <w:szCs w:val="24"/>
        </w:rPr>
      </w:pPr>
      <w:r w:rsidRPr="0079061A">
        <w:rPr>
          <w:rFonts w:cs="Times New Roman"/>
          <w:szCs w:val="24"/>
        </w:rPr>
        <w:t>„1</w:t>
      </w:r>
      <w:r w:rsidRPr="0079061A">
        <w:rPr>
          <w:rFonts w:cs="Times New Roman"/>
          <w:szCs w:val="24"/>
          <w:vertAlign w:val="superscript"/>
        </w:rPr>
        <w:t>1</w:t>
      </w:r>
      <w:r w:rsidRPr="0079061A">
        <w:rPr>
          <w:rFonts w:cs="Times New Roman"/>
          <w:szCs w:val="24"/>
        </w:rPr>
        <w:t xml:space="preserve">) loodusmetsad, mis on looduslikud vanad metsad, milles on välja kujunemas või kujunenud eri vanuses puistu, kus võib leida mõningaid inimtegevuse jälgi, ent need </w:t>
      </w:r>
      <w:r w:rsidR="000637E9" w:rsidRPr="0079061A">
        <w:rPr>
          <w:rFonts w:cs="Times New Roman"/>
          <w:szCs w:val="24"/>
        </w:rPr>
        <w:t xml:space="preserve">ei </w:t>
      </w:r>
      <w:r w:rsidRPr="0079061A">
        <w:rPr>
          <w:rFonts w:cs="Times New Roman"/>
          <w:szCs w:val="24"/>
        </w:rPr>
        <w:t>ole ulatuslikud ega ole oluliselt muutnud puistu looduslikkust</w:t>
      </w:r>
      <w:r w:rsidR="000637E9" w:rsidRPr="0079061A">
        <w:rPr>
          <w:rFonts w:cs="Times New Roman"/>
          <w:szCs w:val="24"/>
        </w:rPr>
        <w:t>,</w:t>
      </w:r>
      <w:r w:rsidRPr="0079061A">
        <w:rPr>
          <w:rFonts w:cs="Times New Roman"/>
          <w:szCs w:val="24"/>
        </w:rPr>
        <w:t xml:space="preserve"> ja </w:t>
      </w:r>
      <w:r w:rsidR="000637E9" w:rsidRPr="0079061A">
        <w:rPr>
          <w:rFonts w:cs="Times New Roman"/>
          <w:szCs w:val="24"/>
        </w:rPr>
        <w:t xml:space="preserve">mis </w:t>
      </w:r>
      <w:r w:rsidRPr="0079061A">
        <w:rPr>
          <w:rFonts w:cs="Times New Roman"/>
          <w:szCs w:val="24"/>
        </w:rPr>
        <w:t>on elupaigaks kitsalt kohastunud ja inimmõjupelglikele liikidele;“;</w:t>
      </w:r>
    </w:p>
    <w:p w14:paraId="0269E8D0" w14:textId="77777777" w:rsidR="0014591F" w:rsidRPr="0079061A" w:rsidRDefault="0014591F" w:rsidP="00294F21">
      <w:pPr>
        <w:spacing w:line="240" w:lineRule="auto"/>
        <w:ind w:right="-20"/>
        <w:rPr>
          <w:rFonts w:cs="Times New Roman"/>
          <w:szCs w:val="24"/>
        </w:rPr>
      </w:pPr>
    </w:p>
    <w:p w14:paraId="341516A1" w14:textId="5689D77B" w:rsidR="0014591F" w:rsidRPr="0079061A" w:rsidRDefault="0014591F" w:rsidP="08F24FF9">
      <w:pPr>
        <w:spacing w:line="240" w:lineRule="auto"/>
        <w:rPr>
          <w:rFonts w:cs="Times New Roman"/>
          <w:color w:val="000000" w:themeColor="text1"/>
        </w:rPr>
      </w:pPr>
      <w:r w:rsidRPr="08F24FF9">
        <w:rPr>
          <w:rFonts w:cs="Times New Roman"/>
          <w:b/>
          <w:bCs/>
        </w:rPr>
        <w:t>1</w:t>
      </w:r>
      <w:r w:rsidR="009D2828" w:rsidRPr="08F24FF9">
        <w:rPr>
          <w:rFonts w:cs="Times New Roman"/>
          <w:b/>
          <w:bCs/>
        </w:rPr>
        <w:t>9</w:t>
      </w:r>
      <w:r w:rsidRPr="08F24FF9">
        <w:rPr>
          <w:rFonts w:cs="Times New Roman"/>
          <w:b/>
          <w:bCs/>
        </w:rPr>
        <w:t>)</w:t>
      </w:r>
      <w:r w:rsidRPr="08F24FF9">
        <w:rPr>
          <w:rFonts w:cs="Times New Roman"/>
        </w:rPr>
        <w:t xml:space="preserve"> </w:t>
      </w:r>
      <w:r w:rsidRPr="08F24FF9">
        <w:rPr>
          <w:rFonts w:cs="Times New Roman"/>
          <w:color w:val="000000" w:themeColor="text1"/>
        </w:rPr>
        <w:t>paragrahvi 32</w:t>
      </w:r>
      <w:r w:rsidRPr="08F24FF9">
        <w:rPr>
          <w:rFonts w:cs="Times New Roman"/>
          <w:color w:val="000000" w:themeColor="text1"/>
          <w:vertAlign w:val="superscript"/>
        </w:rPr>
        <w:t>3</w:t>
      </w:r>
      <w:r w:rsidRPr="08F24FF9">
        <w:rPr>
          <w:rFonts w:cs="Times New Roman"/>
          <w:color w:val="000000" w:themeColor="text1"/>
        </w:rPr>
        <w:t xml:space="preserve"> lõike 1 punkti</w:t>
      </w:r>
      <w:r w:rsidR="0049094D" w:rsidRPr="08F24FF9">
        <w:rPr>
          <w:rFonts w:cs="Times New Roman"/>
          <w:color w:val="000000" w:themeColor="text1"/>
        </w:rPr>
        <w:t>de</w:t>
      </w:r>
      <w:r w:rsidRPr="08F24FF9">
        <w:rPr>
          <w:rFonts w:cs="Times New Roman"/>
          <w:color w:val="000000" w:themeColor="text1"/>
        </w:rPr>
        <w:t>s 2 ja 6 asendatakse</w:t>
      </w:r>
      <w:ins w:id="82" w:author="Kärt Voor - JUSTDIGI" w:date="2025-03-19T13:18:00Z">
        <w:r w:rsidR="0E89AA93" w:rsidRPr="08F24FF9">
          <w:rPr>
            <w:rFonts w:cs="Times New Roman"/>
            <w:color w:val="000000" w:themeColor="text1"/>
          </w:rPr>
          <w:t xml:space="preserve"> </w:t>
        </w:r>
        <w:commentRangeStart w:id="83"/>
        <w:r w:rsidR="0E89AA93" w:rsidRPr="08F24FF9">
          <w:rPr>
            <w:rFonts w:cs="Times New Roman"/>
            <w:color w:val="000000" w:themeColor="text1"/>
          </w:rPr>
          <w:t>l</w:t>
        </w:r>
      </w:ins>
      <w:ins w:id="84" w:author="Kärt Voor - JUSTDIGI" w:date="2025-03-19T13:19:00Z">
        <w:r w:rsidR="0E89AA93" w:rsidRPr="08F24FF9">
          <w:rPr>
            <w:rFonts w:cs="Times New Roman"/>
            <w:color w:val="000000" w:themeColor="text1"/>
          </w:rPr>
          <w:t>äbivalt</w:t>
        </w:r>
      </w:ins>
      <w:r w:rsidRPr="08F24FF9">
        <w:rPr>
          <w:rFonts w:cs="Times New Roman"/>
          <w:color w:val="000000" w:themeColor="text1"/>
        </w:rPr>
        <w:t xml:space="preserve"> </w:t>
      </w:r>
      <w:commentRangeEnd w:id="83"/>
      <w:r>
        <w:commentReference w:id="83"/>
      </w:r>
      <w:r w:rsidRPr="08F24FF9">
        <w:rPr>
          <w:rFonts w:cs="Times New Roman"/>
          <w:color w:val="000000" w:themeColor="text1"/>
        </w:rPr>
        <w:t>sõnad „bioloogilise mitmekesisusega“ sõnaga „elurikkusega“;</w:t>
      </w:r>
    </w:p>
    <w:p w14:paraId="2811F8A2" w14:textId="77777777" w:rsidR="0014591F" w:rsidRPr="0079061A" w:rsidRDefault="0014591F" w:rsidP="00294F21">
      <w:pPr>
        <w:spacing w:line="240" w:lineRule="auto"/>
        <w:rPr>
          <w:rFonts w:cs="Times New Roman"/>
          <w:color w:val="000000" w:themeColor="text1"/>
          <w:szCs w:val="24"/>
        </w:rPr>
      </w:pPr>
    </w:p>
    <w:p w14:paraId="547C16AC" w14:textId="45E80397" w:rsidR="0014591F" w:rsidRPr="0079061A" w:rsidRDefault="009D2828" w:rsidP="00294F21">
      <w:pPr>
        <w:spacing w:line="240" w:lineRule="auto"/>
        <w:ind w:left="-20" w:right="-20"/>
        <w:rPr>
          <w:rFonts w:cs="Times New Roman"/>
          <w:color w:val="000000" w:themeColor="text1"/>
          <w:szCs w:val="24"/>
        </w:rPr>
      </w:pPr>
      <w:r w:rsidRPr="0079061A">
        <w:rPr>
          <w:rFonts w:cs="Times New Roman"/>
          <w:b/>
          <w:color w:val="000000" w:themeColor="text1"/>
          <w:szCs w:val="24"/>
        </w:rPr>
        <w:t>20</w:t>
      </w:r>
      <w:r w:rsidR="0014591F" w:rsidRPr="0079061A">
        <w:rPr>
          <w:rFonts w:cs="Times New Roman"/>
          <w:b/>
          <w:color w:val="000000" w:themeColor="text1"/>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lõiget 1 täiendatakse punktiga 8 järgmises sõnastuses:</w:t>
      </w:r>
    </w:p>
    <w:p w14:paraId="377EAAB0" w14:textId="28E78D34" w:rsidR="0014591F" w:rsidRPr="0079061A" w:rsidRDefault="0014591F" w:rsidP="00294F21">
      <w:pPr>
        <w:spacing w:line="240" w:lineRule="auto"/>
        <w:ind w:left="-20" w:right="-20"/>
        <w:rPr>
          <w:rFonts w:cs="Times New Roman"/>
          <w:color w:val="000000" w:themeColor="text1"/>
          <w:szCs w:val="24"/>
        </w:rPr>
      </w:pPr>
      <w:r w:rsidRPr="0079061A">
        <w:rPr>
          <w:rFonts w:cs="Times New Roman"/>
          <w:color w:val="000000" w:themeColor="text1"/>
          <w:szCs w:val="24"/>
        </w:rPr>
        <w:t>„8) nõmmed.“;</w:t>
      </w:r>
    </w:p>
    <w:p w14:paraId="1166F27D" w14:textId="77777777" w:rsidR="0014591F" w:rsidRPr="0079061A" w:rsidRDefault="0014591F" w:rsidP="00294F21">
      <w:pPr>
        <w:spacing w:line="240" w:lineRule="auto"/>
        <w:ind w:left="-20" w:right="-20"/>
        <w:rPr>
          <w:rFonts w:cs="Times New Roman"/>
          <w:color w:val="000000" w:themeColor="text1"/>
          <w:szCs w:val="24"/>
        </w:rPr>
      </w:pPr>
    </w:p>
    <w:p w14:paraId="199798DA" w14:textId="22D64A60" w:rsidR="002169A6" w:rsidRPr="0079061A" w:rsidRDefault="00502659" w:rsidP="00D63E74">
      <w:pPr>
        <w:spacing w:line="240" w:lineRule="auto"/>
        <w:rPr>
          <w:rFonts w:cs="Times New Roman"/>
          <w:szCs w:val="24"/>
        </w:rPr>
      </w:pPr>
      <w:r w:rsidRPr="0079061A">
        <w:rPr>
          <w:rFonts w:cs="Times New Roman"/>
          <w:b/>
          <w:color w:val="000000" w:themeColor="text1"/>
          <w:szCs w:val="24"/>
        </w:rPr>
        <w:t>2</w:t>
      </w:r>
      <w:r w:rsidR="009D2828" w:rsidRPr="0079061A">
        <w:rPr>
          <w:rFonts w:cs="Times New Roman"/>
          <w:b/>
          <w:color w:val="000000" w:themeColor="text1"/>
          <w:szCs w:val="24"/>
        </w:rPr>
        <w:t>1</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w:t>
      </w:r>
      <w:r w:rsidR="0014591F" w:rsidRPr="0079061A">
        <w:rPr>
          <w:rFonts w:cs="Times New Roman"/>
          <w:szCs w:val="24"/>
        </w:rPr>
        <w:t>õike 3 punktis 2 asendatakse sõna „ülestöötamisega“ sõnaga „kogumisega“ ja sõna „ülestöötamispiirkonnas“ sõnaga „kogumispiirkonnas“</w:t>
      </w:r>
      <w:r w:rsidR="002169A6" w:rsidRPr="0079061A">
        <w:rPr>
          <w:rFonts w:cs="Times New Roman"/>
          <w:szCs w:val="24"/>
        </w:rPr>
        <w:t>;</w:t>
      </w:r>
    </w:p>
    <w:p w14:paraId="4361B408" w14:textId="77777777" w:rsidR="002F580F" w:rsidRPr="0079061A" w:rsidRDefault="002F580F" w:rsidP="00D63E74">
      <w:pPr>
        <w:spacing w:line="240" w:lineRule="auto"/>
        <w:rPr>
          <w:rFonts w:cs="Times New Roman"/>
          <w:b/>
          <w:bCs/>
          <w:szCs w:val="24"/>
        </w:rPr>
      </w:pPr>
    </w:p>
    <w:p w14:paraId="35716301" w14:textId="4289B327" w:rsidR="0014591F" w:rsidRPr="0079061A" w:rsidRDefault="0075587A" w:rsidP="00D63E74">
      <w:pPr>
        <w:spacing w:line="240" w:lineRule="auto"/>
        <w:rPr>
          <w:rFonts w:cs="Times New Roman"/>
          <w:szCs w:val="24"/>
        </w:rPr>
      </w:pPr>
      <w:r w:rsidRPr="00D37A51">
        <w:rPr>
          <w:rFonts w:cs="Times New Roman"/>
          <w:b/>
          <w:bCs/>
          <w:szCs w:val="24"/>
        </w:rPr>
        <w:t>2</w:t>
      </w:r>
      <w:r w:rsidR="009D2828" w:rsidRPr="00D37A51">
        <w:rPr>
          <w:rFonts w:cs="Times New Roman"/>
          <w:b/>
          <w:bCs/>
          <w:szCs w:val="24"/>
        </w:rPr>
        <w:t>2</w:t>
      </w:r>
      <w:r w:rsidR="002169A6" w:rsidRPr="00D37A51">
        <w:rPr>
          <w:rFonts w:cs="Times New Roman"/>
          <w:b/>
          <w:bCs/>
          <w:szCs w:val="24"/>
        </w:rPr>
        <w:t>)</w:t>
      </w:r>
      <w:r w:rsidR="009D26F8" w:rsidRPr="00D37A51">
        <w:rPr>
          <w:rFonts w:cs="Times New Roman"/>
          <w:szCs w:val="24"/>
        </w:rPr>
        <w:t xml:space="preserve"> </w:t>
      </w:r>
      <w:r w:rsidR="0014591F" w:rsidRPr="00D37A51">
        <w:rPr>
          <w:rFonts w:cs="Times New Roman"/>
          <w:color w:val="000000" w:themeColor="text1"/>
          <w:szCs w:val="24"/>
        </w:rPr>
        <w:t>paragrahvi 32</w:t>
      </w:r>
      <w:r w:rsidR="0014591F" w:rsidRPr="00D37A51">
        <w:rPr>
          <w:rFonts w:cs="Times New Roman"/>
          <w:color w:val="000000" w:themeColor="text1"/>
          <w:szCs w:val="24"/>
          <w:vertAlign w:val="superscript"/>
        </w:rPr>
        <w:t>3</w:t>
      </w:r>
      <w:r w:rsidR="0014591F" w:rsidRPr="00D37A51">
        <w:rPr>
          <w:rFonts w:cs="Times New Roman"/>
          <w:color w:val="000000" w:themeColor="text1"/>
          <w:szCs w:val="24"/>
        </w:rPr>
        <w:t xml:space="preserve"> l</w:t>
      </w:r>
      <w:r w:rsidR="0014591F" w:rsidRPr="00D37A51">
        <w:rPr>
          <w:rFonts w:cs="Times New Roman"/>
          <w:szCs w:val="24"/>
        </w:rPr>
        <w:t>õiget 3 täiendatakse punktiga 3 järgmises sõnastuses:</w:t>
      </w:r>
    </w:p>
    <w:p w14:paraId="59EFDCAD" w14:textId="1065CDD6" w:rsidR="0014591F" w:rsidRPr="0079061A" w:rsidRDefault="0014591F" w:rsidP="00294F21">
      <w:pPr>
        <w:spacing w:line="240" w:lineRule="auto"/>
        <w:ind w:left="-20" w:right="-20"/>
        <w:rPr>
          <w:rFonts w:cs="Times New Roman"/>
          <w:color w:val="000000" w:themeColor="text1"/>
          <w:szCs w:val="24"/>
        </w:rPr>
      </w:pPr>
      <w:r w:rsidRPr="0079061A">
        <w:rPr>
          <w:rFonts w:cs="Times New Roman"/>
          <w:szCs w:val="24"/>
        </w:rPr>
        <w:t>„3) biokütuste, vedelate biokütuste ja biomasskütuste tootmine omamaise metsa biomassist peab olema kooskõlas kohustuste ja eesmärkidega, mis on sätestatud Euroopa Parlamendi ja nõukogu määruse (EL) 2018/841 artiklis 4, ning abinõude ja meetmetega, mis on kirjeldatud</w:t>
      </w:r>
      <w:r w:rsidR="00207AB9" w:rsidRPr="0079061A">
        <w:rPr>
          <w:rFonts w:cs="Times New Roman"/>
          <w:szCs w:val="24"/>
        </w:rPr>
        <w:t xml:space="preserve"> käesoleva seaduse § 3 lõikes 9 nimetatud lõimitud riiklikus energia- ja kliimakavas</w:t>
      </w:r>
      <w:r w:rsidRPr="0079061A">
        <w:rPr>
          <w:rFonts w:cs="Times New Roman"/>
          <w:szCs w:val="24"/>
        </w:rPr>
        <w:t>.“;</w:t>
      </w:r>
    </w:p>
    <w:p w14:paraId="61F1C558" w14:textId="77777777" w:rsidR="0014591F" w:rsidRPr="0079061A" w:rsidRDefault="0014591F" w:rsidP="00294F21">
      <w:pPr>
        <w:spacing w:line="240" w:lineRule="auto"/>
        <w:ind w:left="-20" w:right="-20"/>
        <w:rPr>
          <w:rFonts w:cs="Times New Roman"/>
          <w:color w:val="000000" w:themeColor="text1"/>
          <w:szCs w:val="24"/>
        </w:rPr>
      </w:pPr>
    </w:p>
    <w:p w14:paraId="132C9B69" w14:textId="69C7259C" w:rsidR="0014591F" w:rsidRPr="0079061A" w:rsidRDefault="00502659" w:rsidP="00294F21">
      <w:pPr>
        <w:spacing w:line="240" w:lineRule="auto"/>
        <w:ind w:left="-20" w:right="-20"/>
        <w:rPr>
          <w:rFonts w:cs="Times New Roman"/>
          <w:color w:val="000000" w:themeColor="text1"/>
          <w:szCs w:val="24"/>
        </w:rPr>
      </w:pPr>
      <w:r w:rsidRPr="0079061A">
        <w:rPr>
          <w:rFonts w:cs="Times New Roman"/>
          <w:b/>
          <w:color w:val="000000" w:themeColor="text1"/>
          <w:szCs w:val="24"/>
        </w:rPr>
        <w:t>2</w:t>
      </w:r>
      <w:r w:rsidR="009D2828" w:rsidRPr="0079061A">
        <w:rPr>
          <w:rFonts w:cs="Times New Roman"/>
          <w:b/>
          <w:color w:val="000000" w:themeColor="text1"/>
          <w:szCs w:val="24"/>
        </w:rPr>
        <w:t>3</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lõike 4 punkt</w:t>
      </w:r>
      <w:r w:rsidR="00F265CE" w:rsidRPr="0079061A">
        <w:rPr>
          <w:rFonts w:cs="Times New Roman"/>
          <w:color w:val="000000" w:themeColor="text1"/>
          <w:szCs w:val="24"/>
        </w:rPr>
        <w:t>id</w:t>
      </w:r>
      <w:r w:rsidR="0014591F" w:rsidRPr="0079061A">
        <w:rPr>
          <w:rFonts w:cs="Times New Roman"/>
          <w:color w:val="000000" w:themeColor="text1"/>
          <w:szCs w:val="24"/>
        </w:rPr>
        <w:t xml:space="preserve"> 1</w:t>
      </w:r>
      <w:bookmarkStart w:id="85" w:name="_Hlk189225877"/>
      <w:r w:rsidR="000D713E" w:rsidRPr="0079061A">
        <w:rPr>
          <w:rFonts w:cs="Times New Roman"/>
          <w:color w:val="000000" w:themeColor="text1"/>
          <w:szCs w:val="24"/>
        </w:rPr>
        <w:t>–</w:t>
      </w:r>
      <w:bookmarkEnd w:id="85"/>
      <w:r w:rsidR="0014591F" w:rsidRPr="0079061A">
        <w:rPr>
          <w:rFonts w:cs="Times New Roman"/>
          <w:color w:val="000000" w:themeColor="text1"/>
          <w:szCs w:val="24"/>
        </w:rPr>
        <w:t>3 muudetakse ja sõnastatakse järgmiselt:</w:t>
      </w:r>
    </w:p>
    <w:p w14:paraId="3152C7D6" w14:textId="77777777" w:rsidR="0014591F" w:rsidRPr="0079061A" w:rsidRDefault="0014591F" w:rsidP="00294F21">
      <w:pPr>
        <w:spacing w:line="240" w:lineRule="auto"/>
        <w:ind w:left="-20" w:right="-20"/>
        <w:rPr>
          <w:rFonts w:cs="Times New Roman"/>
          <w:color w:val="000000" w:themeColor="text1"/>
          <w:szCs w:val="24"/>
        </w:rPr>
      </w:pPr>
      <w:r w:rsidRPr="0079061A">
        <w:rPr>
          <w:rFonts w:cs="Times New Roman"/>
          <w:color w:val="000000" w:themeColor="text1"/>
          <w:szCs w:val="24"/>
        </w:rPr>
        <w:t>„1) metsa biomassi kogumine on seaduslik ja korjealadel mets uuendatakse;</w:t>
      </w:r>
    </w:p>
    <w:p w14:paraId="4FC93B87" w14:textId="5AC1E383" w:rsidR="0014591F" w:rsidRPr="0079061A" w:rsidRDefault="0014591F" w:rsidP="00294F21">
      <w:pPr>
        <w:spacing w:line="240" w:lineRule="auto"/>
        <w:ind w:left="-20" w:right="-20"/>
        <w:rPr>
          <w:rFonts w:cs="Times New Roman"/>
          <w:szCs w:val="24"/>
        </w:rPr>
      </w:pPr>
      <w:r w:rsidRPr="0079061A">
        <w:rPr>
          <w:rFonts w:cs="Times New Roman"/>
          <w:color w:val="000000" w:themeColor="text1"/>
          <w:szCs w:val="24"/>
        </w:rPr>
        <w:t>2) ra</w:t>
      </w:r>
      <w:r w:rsidRPr="0079061A">
        <w:rPr>
          <w:rFonts w:cs="Times New Roman"/>
          <w:color w:val="202020"/>
          <w:szCs w:val="24"/>
        </w:rPr>
        <w:t xml:space="preserve">hvusvahelise või riigisisese õiguse alusel või asjakohase pädeva asutuse poolt </w:t>
      </w:r>
      <w:bookmarkStart w:id="86" w:name="_Hlk189062546"/>
      <w:r w:rsidRPr="0079061A">
        <w:rPr>
          <w:rFonts w:cs="Times New Roman"/>
          <w:color w:val="202020"/>
          <w:szCs w:val="24"/>
        </w:rPr>
        <w:t>looduskaitsealadeks määratud maa-alad</w:t>
      </w:r>
      <w:r w:rsidR="00BA7B20" w:rsidRPr="0079061A">
        <w:rPr>
          <w:rFonts w:cs="Times New Roman"/>
          <w:color w:val="202020"/>
          <w:szCs w:val="24"/>
        </w:rPr>
        <w:t xml:space="preserve"> </w:t>
      </w:r>
      <w:bookmarkEnd w:id="86"/>
      <w:r w:rsidRPr="0079061A">
        <w:rPr>
          <w:rFonts w:cs="Times New Roman"/>
          <w:color w:val="202020"/>
          <w:szCs w:val="24"/>
        </w:rPr>
        <w:t>on kaitstud</w:t>
      </w:r>
      <w:r w:rsidR="000637E9" w:rsidRPr="0079061A">
        <w:rPr>
          <w:rFonts w:cs="Times New Roman"/>
          <w:color w:val="202020"/>
          <w:szCs w:val="24"/>
        </w:rPr>
        <w:t>, et</w:t>
      </w:r>
      <w:r w:rsidRPr="0079061A">
        <w:rPr>
          <w:rFonts w:cs="Times New Roman"/>
          <w:color w:val="000000" w:themeColor="text1"/>
          <w:szCs w:val="24"/>
        </w:rPr>
        <w:t xml:space="preserve"> säilitada elurikkust ja ennetada elupaikade hävimist</w:t>
      </w:r>
      <w:r w:rsidRPr="0079061A">
        <w:rPr>
          <w:rFonts w:cs="Times New Roman"/>
          <w:color w:val="202020"/>
          <w:szCs w:val="24"/>
        </w:rPr>
        <w:t>, kui ei esitata tõendeid, et metsa biomassi kogumine ei olnud nende looduskaitse eesmärkidega vastuolus;</w:t>
      </w:r>
    </w:p>
    <w:p w14:paraId="75FD7B43" w14:textId="21601E14" w:rsidR="0014591F" w:rsidRPr="0079061A" w:rsidRDefault="0014591F" w:rsidP="00294F21">
      <w:pPr>
        <w:spacing w:line="240" w:lineRule="auto"/>
        <w:rPr>
          <w:rFonts w:cs="Times New Roman"/>
          <w:szCs w:val="24"/>
        </w:rPr>
      </w:pPr>
      <w:r w:rsidRPr="0079061A">
        <w:rPr>
          <w:rFonts w:cs="Times New Roman"/>
          <w:szCs w:val="24"/>
        </w:rPr>
        <w:t>3) metsa biomassi kogumisel võetakse arvesse pinnase kvaliteedi, elurikkuse ja metsa pikaajalise tootmisvõime säilitamist või suurendatakse seda;“;</w:t>
      </w:r>
    </w:p>
    <w:p w14:paraId="186EB5A6" w14:textId="77777777" w:rsidR="0014591F" w:rsidRPr="0079061A" w:rsidRDefault="0014591F" w:rsidP="00294F21">
      <w:pPr>
        <w:spacing w:line="240" w:lineRule="auto"/>
        <w:rPr>
          <w:rFonts w:cs="Times New Roman"/>
          <w:szCs w:val="24"/>
        </w:rPr>
      </w:pPr>
    </w:p>
    <w:p w14:paraId="6A3B61F7" w14:textId="3312BD6A" w:rsidR="0014591F" w:rsidRPr="0079061A" w:rsidRDefault="00502659" w:rsidP="00294F21">
      <w:pPr>
        <w:spacing w:line="240" w:lineRule="auto"/>
        <w:rPr>
          <w:rFonts w:cs="Times New Roman"/>
          <w:szCs w:val="24"/>
        </w:rPr>
      </w:pPr>
      <w:r w:rsidRPr="0079061A">
        <w:rPr>
          <w:rFonts w:cs="Times New Roman"/>
          <w:b/>
          <w:szCs w:val="24"/>
        </w:rPr>
        <w:t>2</w:t>
      </w:r>
      <w:r w:rsidR="00084F44" w:rsidRPr="0079061A">
        <w:rPr>
          <w:rFonts w:cs="Times New Roman"/>
          <w:b/>
          <w:szCs w:val="24"/>
        </w:rPr>
        <w:t>4</w:t>
      </w:r>
      <w:r w:rsidR="0014591F" w:rsidRPr="0079061A">
        <w:rPr>
          <w:rFonts w:cs="Times New Roman"/>
          <w:b/>
          <w:szCs w:val="24"/>
        </w:rPr>
        <w:t xml:space="preserve">) </w:t>
      </w:r>
      <w:r w:rsidR="0014591F" w:rsidRPr="0079061A">
        <w:rPr>
          <w:rFonts w:cs="Times New Roman"/>
          <w:szCs w:val="24"/>
        </w:rPr>
        <w:t>paragrahvi 32</w:t>
      </w:r>
      <w:r w:rsidR="0014591F" w:rsidRPr="0079061A">
        <w:rPr>
          <w:rFonts w:cs="Times New Roman"/>
          <w:szCs w:val="24"/>
          <w:vertAlign w:val="superscript"/>
        </w:rPr>
        <w:t>3</w:t>
      </w:r>
      <w:r w:rsidR="0014591F" w:rsidRPr="0079061A">
        <w:rPr>
          <w:rFonts w:cs="Times New Roman"/>
          <w:szCs w:val="24"/>
        </w:rPr>
        <w:t xml:space="preserve"> lõiget 4 täiendatakse punktidega 4 ja 5 järgmises sõnastuses:</w:t>
      </w:r>
    </w:p>
    <w:p w14:paraId="032A3792" w14:textId="19C14929" w:rsidR="0014591F" w:rsidRPr="0079061A" w:rsidRDefault="0014591F" w:rsidP="00294F21">
      <w:pPr>
        <w:spacing w:line="240" w:lineRule="auto"/>
        <w:rPr>
          <w:rFonts w:cs="Times New Roman"/>
          <w:szCs w:val="24"/>
        </w:rPr>
      </w:pPr>
      <w:r w:rsidRPr="0079061A">
        <w:rPr>
          <w:rFonts w:cs="Times New Roman"/>
          <w:szCs w:val="24"/>
        </w:rPr>
        <w:t xml:space="preserve">„4) </w:t>
      </w:r>
      <w:bookmarkStart w:id="87" w:name="_Hlk189062094"/>
      <w:r w:rsidRPr="0079061A">
        <w:rPr>
          <w:rFonts w:cs="Times New Roman"/>
          <w:szCs w:val="24"/>
        </w:rPr>
        <w:t>metsa biomassi kogumine on kooskõlas metsa kestliku majandamise põhimõttega</w:t>
      </w:r>
      <w:bookmarkEnd w:id="87"/>
      <w:r w:rsidRPr="0079061A">
        <w:rPr>
          <w:rFonts w:cs="Times New Roman"/>
          <w:szCs w:val="24"/>
        </w:rPr>
        <w:t>;</w:t>
      </w:r>
    </w:p>
    <w:p w14:paraId="05A292AA" w14:textId="5B41FB45" w:rsidR="0014591F" w:rsidRPr="0079061A" w:rsidRDefault="0014591F" w:rsidP="00294F21">
      <w:pPr>
        <w:spacing w:line="240" w:lineRule="auto"/>
        <w:rPr>
          <w:rFonts w:cs="Times New Roman"/>
          <w:szCs w:val="24"/>
        </w:rPr>
      </w:pPr>
      <w:r w:rsidRPr="0079061A">
        <w:rPr>
          <w:rFonts w:cs="Times New Roman"/>
          <w:szCs w:val="24"/>
        </w:rPr>
        <w:t>5) metsa biomassi kogumine on kooskõlas suurte lageraiete ülemmääradega ning kohalikes tingimustes ja ökoloogiliselt sobivate lagupuidu eemaldamise ülemmääradega ning järgitakse selliste raiesüsteemide kasutamise nõudeid, mille puhul kahjulik mõju pinnase kvaliteedile, elurikkusele ja elupaikadele on võimalikult väike.“;</w:t>
      </w:r>
    </w:p>
    <w:p w14:paraId="48E14732" w14:textId="77777777" w:rsidR="0014591F" w:rsidRPr="0079061A" w:rsidRDefault="0014591F" w:rsidP="00294F21">
      <w:pPr>
        <w:spacing w:line="240" w:lineRule="auto"/>
        <w:rPr>
          <w:rFonts w:cs="Times New Roman"/>
          <w:szCs w:val="24"/>
        </w:rPr>
      </w:pPr>
    </w:p>
    <w:p w14:paraId="057525EB" w14:textId="31F0C911" w:rsidR="0014591F" w:rsidRPr="0079061A" w:rsidRDefault="00502659" w:rsidP="00294F21">
      <w:pPr>
        <w:spacing w:line="240" w:lineRule="auto"/>
        <w:rPr>
          <w:rFonts w:cs="Times New Roman"/>
          <w:color w:val="000000" w:themeColor="text1"/>
          <w:szCs w:val="24"/>
        </w:rPr>
      </w:pPr>
      <w:r w:rsidRPr="0079061A">
        <w:rPr>
          <w:rFonts w:cs="Times New Roman"/>
          <w:b/>
          <w:color w:val="000000" w:themeColor="text1"/>
          <w:szCs w:val="24"/>
        </w:rPr>
        <w:t>2</w:t>
      </w:r>
      <w:r w:rsidR="00084F44" w:rsidRPr="0079061A">
        <w:rPr>
          <w:rFonts w:cs="Times New Roman"/>
          <w:b/>
          <w:color w:val="000000" w:themeColor="text1"/>
          <w:szCs w:val="24"/>
        </w:rPr>
        <w:t>5</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lõikes 9 asendatakse arv „20“ arvuga „7,5“;</w:t>
      </w:r>
    </w:p>
    <w:p w14:paraId="7A3C6DFA" w14:textId="77777777" w:rsidR="0014591F" w:rsidRPr="0079061A" w:rsidRDefault="0014591F" w:rsidP="00294F21">
      <w:pPr>
        <w:spacing w:line="240" w:lineRule="auto"/>
        <w:rPr>
          <w:rFonts w:cs="Times New Roman"/>
          <w:color w:val="000000" w:themeColor="text1"/>
          <w:szCs w:val="24"/>
        </w:rPr>
      </w:pPr>
    </w:p>
    <w:p w14:paraId="7B540634" w14:textId="4EB6A093" w:rsidR="0014591F" w:rsidRPr="0079061A" w:rsidRDefault="00502659" w:rsidP="00294F21">
      <w:pPr>
        <w:spacing w:line="240" w:lineRule="auto"/>
        <w:rPr>
          <w:rFonts w:cs="Times New Roman"/>
          <w:szCs w:val="24"/>
        </w:rPr>
      </w:pPr>
      <w:r w:rsidRPr="0079061A">
        <w:rPr>
          <w:rFonts w:cs="Times New Roman"/>
          <w:b/>
          <w:color w:val="000000" w:themeColor="text1"/>
          <w:szCs w:val="24"/>
        </w:rPr>
        <w:t>2</w:t>
      </w:r>
      <w:r w:rsidR="00084F44" w:rsidRPr="0079061A">
        <w:rPr>
          <w:rFonts w:cs="Times New Roman"/>
          <w:b/>
          <w:color w:val="000000" w:themeColor="text1"/>
          <w:szCs w:val="24"/>
        </w:rPr>
        <w:t>6</w:t>
      </w:r>
      <w:r w:rsidR="0014591F" w:rsidRPr="0079061A">
        <w:rPr>
          <w:rFonts w:cs="Times New Roman"/>
          <w:b/>
          <w:color w:val="000000" w:themeColor="text1"/>
          <w:szCs w:val="24"/>
        </w:rPr>
        <w:t>)</w:t>
      </w:r>
      <w:r w:rsidR="0014591F" w:rsidRPr="0079061A">
        <w:rPr>
          <w:rFonts w:cs="Times New Roman"/>
          <w:color w:val="000000" w:themeColor="text1"/>
          <w:szCs w:val="24"/>
        </w:rPr>
        <w:t xml:space="preserve"> 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täiendatakse lõikega 9</w:t>
      </w:r>
      <w:r w:rsidR="0014591F" w:rsidRPr="0079061A">
        <w:rPr>
          <w:rFonts w:cs="Times New Roman"/>
          <w:color w:val="000000" w:themeColor="text1"/>
          <w:szCs w:val="24"/>
          <w:vertAlign w:val="superscript"/>
        </w:rPr>
        <w:t>1</w:t>
      </w:r>
      <w:r w:rsidR="0014591F" w:rsidRPr="0079061A">
        <w:rPr>
          <w:rFonts w:cs="Times New Roman"/>
          <w:color w:val="000000" w:themeColor="text1"/>
          <w:szCs w:val="24"/>
        </w:rPr>
        <w:t xml:space="preserve"> järgmises sõnastuses:</w:t>
      </w:r>
    </w:p>
    <w:p w14:paraId="617EF8CB" w14:textId="0D516860" w:rsidR="0014591F" w:rsidRPr="0079061A" w:rsidRDefault="0014591F" w:rsidP="00294F21">
      <w:pPr>
        <w:spacing w:line="240" w:lineRule="auto"/>
        <w:rPr>
          <w:rFonts w:cs="Times New Roman"/>
          <w:szCs w:val="24"/>
        </w:rPr>
      </w:pPr>
      <w:r w:rsidRPr="0079061A">
        <w:rPr>
          <w:rFonts w:cs="Times New Roman"/>
          <w:szCs w:val="24"/>
        </w:rPr>
        <w:t>„(9</w:t>
      </w:r>
      <w:r w:rsidRPr="0079061A">
        <w:rPr>
          <w:rFonts w:cs="Times New Roman"/>
          <w:szCs w:val="24"/>
          <w:vertAlign w:val="superscript"/>
        </w:rPr>
        <w:t>1</w:t>
      </w:r>
      <w:r w:rsidRPr="0079061A">
        <w:rPr>
          <w:rFonts w:cs="Times New Roman"/>
          <w:szCs w:val="24"/>
        </w:rPr>
        <w:t>) Gaasilisi biomasskütuseid tootev käitis peab vastama käesolevas paragrahvis sätestatud nõuetele ja kriteeriumi</w:t>
      </w:r>
      <w:r w:rsidR="00BF67D4" w:rsidRPr="0079061A">
        <w:rPr>
          <w:rFonts w:cs="Times New Roman"/>
          <w:szCs w:val="24"/>
        </w:rPr>
        <w:t>t</w:t>
      </w:r>
      <w:r w:rsidRPr="0079061A">
        <w:rPr>
          <w:rFonts w:cs="Times New Roman"/>
          <w:szCs w:val="24"/>
        </w:rPr>
        <w:t>ele, kui biometaani keskmine voolukiirus on:</w:t>
      </w:r>
    </w:p>
    <w:p w14:paraId="5F1B5FFB" w14:textId="77777777" w:rsidR="0014591F" w:rsidRPr="0079061A" w:rsidRDefault="0014591F" w:rsidP="00294F21">
      <w:pPr>
        <w:shd w:val="clear" w:color="auto" w:fill="FFFFFF" w:themeFill="background1"/>
        <w:spacing w:line="240" w:lineRule="auto"/>
        <w:rPr>
          <w:rFonts w:cs="Times New Roman"/>
          <w:szCs w:val="24"/>
        </w:rPr>
      </w:pPr>
      <w:r w:rsidRPr="0079061A">
        <w:rPr>
          <w:rFonts w:cs="Times New Roman"/>
          <w:szCs w:val="24"/>
        </w:rPr>
        <w:t>1) suurem kui 200 kuupmeetrit metaaniekvivalenti tunnis, mõõdetuna standardtingimustele vastaval temperatuuril ja rõhul, nimelt temperatuuril 0 kraadi Celsiuse skaalal ja atmosfäärirõhul 1 baari;</w:t>
      </w:r>
    </w:p>
    <w:p w14:paraId="383E1107" w14:textId="77777777" w:rsidR="0014591F" w:rsidRPr="0079061A" w:rsidRDefault="0014591F" w:rsidP="00294F21">
      <w:pPr>
        <w:shd w:val="clear" w:color="auto" w:fill="FFFFFF" w:themeFill="background1"/>
        <w:spacing w:line="240" w:lineRule="auto"/>
        <w:rPr>
          <w:rFonts w:cs="Times New Roman"/>
          <w:szCs w:val="24"/>
        </w:rPr>
      </w:pPr>
      <w:r w:rsidRPr="0079061A">
        <w:rPr>
          <w:rFonts w:cs="Times New Roman"/>
          <w:szCs w:val="24"/>
        </w:rPr>
        <w:t>2) suurem kui 200 kuupmeetrit, kui biogaas koosneb metaani ja mittepõleva muu gaasi segust, ümberarvutatuna metaani mahuosa põhjal segus.“;</w:t>
      </w:r>
    </w:p>
    <w:p w14:paraId="40200226" w14:textId="77777777" w:rsidR="0014591F" w:rsidRPr="0079061A" w:rsidRDefault="0014591F" w:rsidP="00294F21">
      <w:pPr>
        <w:shd w:val="clear" w:color="auto" w:fill="FFFFFF" w:themeFill="background1"/>
        <w:spacing w:line="240" w:lineRule="auto"/>
        <w:rPr>
          <w:rFonts w:cs="Times New Roman"/>
          <w:szCs w:val="24"/>
        </w:rPr>
      </w:pPr>
    </w:p>
    <w:p w14:paraId="26FF4605" w14:textId="084C8B75" w:rsidR="0014591F" w:rsidRPr="0079061A" w:rsidRDefault="00502659" w:rsidP="00294F21">
      <w:pPr>
        <w:shd w:val="clear" w:color="auto" w:fill="FFFFFF" w:themeFill="background1"/>
        <w:spacing w:line="240" w:lineRule="auto"/>
        <w:rPr>
          <w:rFonts w:cs="Times New Roman"/>
          <w:color w:val="000000" w:themeColor="text1"/>
          <w:szCs w:val="24"/>
        </w:rPr>
      </w:pPr>
      <w:r w:rsidRPr="0079061A">
        <w:rPr>
          <w:rFonts w:cs="Times New Roman"/>
          <w:b/>
          <w:szCs w:val="24"/>
        </w:rPr>
        <w:t>2</w:t>
      </w:r>
      <w:r w:rsidR="00084F44" w:rsidRPr="0079061A">
        <w:rPr>
          <w:rFonts w:cs="Times New Roman"/>
          <w:b/>
          <w:szCs w:val="24"/>
        </w:rPr>
        <w:t>7</w:t>
      </w:r>
      <w:r w:rsidR="0014591F" w:rsidRPr="0079061A">
        <w:rPr>
          <w:rFonts w:cs="Times New Roman"/>
          <w:b/>
          <w:szCs w:val="24"/>
        </w:rPr>
        <w:t>)</w:t>
      </w:r>
      <w:r w:rsidR="0014591F" w:rsidRPr="0079061A">
        <w:rPr>
          <w:rFonts w:cs="Times New Roman"/>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3</w:t>
      </w:r>
      <w:r w:rsidR="0014591F" w:rsidRPr="0079061A">
        <w:rPr>
          <w:rFonts w:cs="Times New Roman"/>
          <w:color w:val="000000" w:themeColor="text1"/>
          <w:szCs w:val="24"/>
        </w:rPr>
        <w:t xml:space="preserve"> lõiget 10 täiendatakse punktiga 2</w:t>
      </w:r>
      <w:r w:rsidR="00680F5F" w:rsidRPr="0079061A">
        <w:rPr>
          <w:rFonts w:cs="Times New Roman"/>
          <w:color w:val="000000" w:themeColor="text1"/>
          <w:szCs w:val="24"/>
          <w:vertAlign w:val="superscript"/>
        </w:rPr>
        <w:t>1</w:t>
      </w:r>
      <w:r w:rsidR="0014591F" w:rsidRPr="0079061A">
        <w:rPr>
          <w:rFonts w:cs="Times New Roman"/>
          <w:color w:val="000000" w:themeColor="text1"/>
          <w:szCs w:val="24"/>
        </w:rPr>
        <w:t xml:space="preserve"> järgmises sõnastuses:</w:t>
      </w:r>
    </w:p>
    <w:p w14:paraId="2A2DFBF8" w14:textId="1E5C489D" w:rsidR="0014591F" w:rsidRPr="0079061A" w:rsidRDefault="0014591F" w:rsidP="7C41D2B1">
      <w:pPr>
        <w:shd w:val="clear" w:color="auto" w:fill="FFFFFF" w:themeFill="background1"/>
        <w:spacing w:line="240" w:lineRule="auto"/>
        <w:rPr>
          <w:rFonts w:cs="Times New Roman"/>
        </w:rPr>
      </w:pPr>
      <w:r w:rsidRPr="7C41D2B1">
        <w:rPr>
          <w:rFonts w:cs="Times New Roman"/>
        </w:rPr>
        <w:lastRenderedPageBreak/>
        <w:t>„2</w:t>
      </w:r>
      <w:r w:rsidR="00680F5F" w:rsidRPr="7C41D2B1">
        <w:rPr>
          <w:rFonts w:cs="Times New Roman"/>
          <w:vertAlign w:val="superscript"/>
        </w:rPr>
        <w:t>1</w:t>
      </w:r>
      <w:r w:rsidRPr="7C41D2B1">
        <w:rPr>
          <w:rFonts w:cs="Times New Roman"/>
        </w:rPr>
        <w:t xml:space="preserve">) </w:t>
      </w:r>
      <w:r w:rsidRPr="7C41D2B1">
        <w:rPr>
          <w:rFonts w:cs="Times New Roman"/>
          <w:color w:val="000000" w:themeColor="text1"/>
        </w:rPr>
        <w:t>auditi jaoks</w:t>
      </w:r>
      <w:r w:rsidRPr="7C41D2B1">
        <w:rPr>
          <w:rFonts w:cs="Times New Roman"/>
        </w:rPr>
        <w:t xml:space="preserve"> ettevõtte kinnitatud avalduse, et metsa biomass ei pärine käesoleva </w:t>
      </w:r>
      <w:del w:id="88" w:author="Kärt Voor - JUSTDIGI" w:date="2025-03-24T09:27:00Z">
        <w:r w:rsidRPr="7C41D2B1" w:rsidDel="0014591F">
          <w:rPr>
            <w:rFonts w:cs="Times New Roman"/>
          </w:rPr>
          <w:delText>seaduse §</w:delText>
        </w:r>
      </w:del>
      <w:ins w:id="89" w:author="Kärt Voor - JUSTDIGI" w:date="2025-03-24T09:27:00Z">
        <w:r w:rsidR="71876E21" w:rsidRPr="7C41D2B1">
          <w:rPr>
            <w:rFonts w:cs="Times New Roman"/>
          </w:rPr>
          <w:t>paragrahvi</w:t>
        </w:r>
      </w:ins>
      <w:r w:rsidRPr="7C41D2B1">
        <w:rPr>
          <w:rFonts w:cs="Times New Roman"/>
        </w:rPr>
        <w:t xml:space="preserve"> 32</w:t>
      </w:r>
      <w:r w:rsidRPr="7C41D2B1">
        <w:rPr>
          <w:rFonts w:cs="Times New Roman"/>
          <w:vertAlign w:val="superscript"/>
        </w:rPr>
        <w:t>3</w:t>
      </w:r>
      <w:r w:rsidRPr="7C41D2B1">
        <w:rPr>
          <w:rFonts w:cs="Times New Roman"/>
        </w:rPr>
        <w:t xml:space="preserve"> lõike 1 punktides 1, 2, 4</w:t>
      </w:r>
      <w:bookmarkStart w:id="90" w:name="_Hlk188449137"/>
      <w:r w:rsidRPr="7C41D2B1">
        <w:rPr>
          <w:rFonts w:cs="Times New Roman"/>
        </w:rPr>
        <w:t>–</w:t>
      </w:r>
      <w:bookmarkEnd w:id="90"/>
      <w:r w:rsidRPr="7C41D2B1">
        <w:rPr>
          <w:rFonts w:cs="Times New Roman"/>
        </w:rPr>
        <w:t>7 ja lõike 6 punktis 1 nimetatud aladelt.“;</w:t>
      </w:r>
    </w:p>
    <w:p w14:paraId="4B61911E" w14:textId="77777777" w:rsidR="00022978" w:rsidRPr="0079061A" w:rsidRDefault="00022978" w:rsidP="00294F21">
      <w:pPr>
        <w:shd w:val="clear" w:color="auto" w:fill="FFFFFF" w:themeFill="background1"/>
        <w:spacing w:line="240" w:lineRule="auto"/>
        <w:rPr>
          <w:rFonts w:cs="Times New Roman"/>
          <w:szCs w:val="24"/>
        </w:rPr>
      </w:pPr>
    </w:p>
    <w:p w14:paraId="41281DE1" w14:textId="23C37A64" w:rsidR="0014591F" w:rsidRPr="0079061A" w:rsidRDefault="00022978" w:rsidP="00D63E74">
      <w:pPr>
        <w:spacing w:line="240" w:lineRule="auto"/>
        <w:rPr>
          <w:rFonts w:cs="Times New Roman"/>
          <w:szCs w:val="24"/>
        </w:rPr>
      </w:pPr>
      <w:r w:rsidRPr="0079061A">
        <w:rPr>
          <w:rFonts w:cs="Times New Roman"/>
          <w:b/>
          <w:bCs/>
          <w:szCs w:val="24"/>
        </w:rPr>
        <w:t>2</w:t>
      </w:r>
      <w:r w:rsidR="00084F44" w:rsidRPr="0079061A">
        <w:rPr>
          <w:rFonts w:cs="Times New Roman"/>
          <w:b/>
          <w:bCs/>
          <w:szCs w:val="24"/>
        </w:rPr>
        <w:t>8</w:t>
      </w:r>
      <w:r w:rsidRPr="0079061A">
        <w:rPr>
          <w:rFonts w:cs="Times New Roman"/>
          <w:b/>
          <w:bCs/>
          <w:szCs w:val="24"/>
        </w:rPr>
        <w:t>)</w:t>
      </w:r>
      <w:r w:rsidRPr="0079061A">
        <w:rPr>
          <w:rFonts w:cs="Times New Roman"/>
          <w:szCs w:val="24"/>
        </w:rPr>
        <w:t xml:space="preserve"> paragrahvi 32</w:t>
      </w:r>
      <w:r w:rsidRPr="0079061A">
        <w:rPr>
          <w:rFonts w:cs="Times New Roman"/>
          <w:szCs w:val="24"/>
          <w:vertAlign w:val="superscript"/>
        </w:rPr>
        <w:t>7</w:t>
      </w:r>
      <w:r w:rsidRPr="0079061A">
        <w:rPr>
          <w:rFonts w:cs="Times New Roman"/>
          <w:szCs w:val="24"/>
        </w:rPr>
        <w:t xml:space="preserve"> lõigetes 1 ja 2 jäetakse välja tekstiosa </w:t>
      </w:r>
      <w:r w:rsidR="000637E9" w:rsidRPr="0079061A">
        <w:rPr>
          <w:rFonts w:cs="Times New Roman"/>
          <w:szCs w:val="24"/>
        </w:rPr>
        <w:t>„</w:t>
      </w:r>
      <w:r w:rsidRPr="0079061A">
        <w:rPr>
          <w:rFonts w:cs="Times New Roman"/>
          <w:szCs w:val="24"/>
        </w:rPr>
        <w:t>, veeldatud biometaani“;</w:t>
      </w:r>
      <w:bookmarkStart w:id="91" w:name="_Hlk173161162"/>
    </w:p>
    <w:bookmarkEnd w:id="91"/>
    <w:p w14:paraId="4C05C240" w14:textId="77777777" w:rsidR="0014591F" w:rsidRPr="0079061A" w:rsidRDefault="0014591F" w:rsidP="00294F21">
      <w:pPr>
        <w:spacing w:line="240" w:lineRule="auto"/>
        <w:rPr>
          <w:rFonts w:cs="Times New Roman"/>
          <w:szCs w:val="24"/>
        </w:rPr>
      </w:pPr>
    </w:p>
    <w:p w14:paraId="13F9E94B" w14:textId="61496D10" w:rsidR="0014591F" w:rsidRPr="0079061A" w:rsidRDefault="00502659" w:rsidP="00294F21">
      <w:pPr>
        <w:spacing w:line="240" w:lineRule="auto"/>
        <w:rPr>
          <w:rFonts w:cs="Times New Roman"/>
          <w:szCs w:val="24"/>
        </w:rPr>
      </w:pPr>
      <w:r w:rsidRPr="0079061A">
        <w:rPr>
          <w:rFonts w:cs="Times New Roman"/>
          <w:b/>
          <w:szCs w:val="24"/>
        </w:rPr>
        <w:t>2</w:t>
      </w:r>
      <w:r w:rsidR="00084F44" w:rsidRPr="0079061A">
        <w:rPr>
          <w:rFonts w:cs="Times New Roman"/>
          <w:b/>
          <w:szCs w:val="24"/>
        </w:rPr>
        <w:t>9</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7</w:t>
      </w:r>
      <w:r w:rsidR="0014591F" w:rsidRPr="0079061A">
        <w:rPr>
          <w:rFonts w:cs="Times New Roman"/>
          <w:szCs w:val="24"/>
        </w:rPr>
        <w:t xml:space="preserve"> lõige 3 muudetakse ja sõnastatakse järgmiselt:</w:t>
      </w:r>
    </w:p>
    <w:p w14:paraId="7577A621" w14:textId="0CBFCA8A" w:rsidR="0014591F" w:rsidRPr="0079061A" w:rsidRDefault="0014591F" w:rsidP="00294F21">
      <w:pPr>
        <w:spacing w:line="240" w:lineRule="auto"/>
        <w:rPr>
          <w:rFonts w:cs="Times New Roman"/>
          <w:szCs w:val="24"/>
        </w:rPr>
      </w:pPr>
      <w:r w:rsidRPr="0079061A">
        <w:rPr>
          <w:rFonts w:cs="Times New Roman"/>
          <w:szCs w:val="24"/>
        </w:rPr>
        <w:t>„(3) Iga toodetud biometaani, vesiniku või elektri-, soojus- või jahutusenergia megavatt-tunni kohta väljastatakse üks päritolutunnistus. Päritolutunnistuse standardühik on üks megavatt-tund. Süsteemihaldaja võib jagada standardühiku murdos</w:t>
      </w:r>
      <w:r w:rsidR="009B7E65">
        <w:rPr>
          <w:rFonts w:cs="Times New Roman"/>
          <w:szCs w:val="24"/>
        </w:rPr>
        <w:t>adeks</w:t>
      </w:r>
      <w:r w:rsidRPr="0079061A">
        <w:rPr>
          <w:rFonts w:cs="Times New Roman"/>
          <w:szCs w:val="24"/>
        </w:rPr>
        <w:t>, tingimusel et</w:t>
      </w:r>
      <w:r w:rsidR="009B7E65">
        <w:rPr>
          <w:rFonts w:cs="Times New Roman"/>
          <w:szCs w:val="24"/>
        </w:rPr>
        <w:t xml:space="preserve"> iga murdosa</w:t>
      </w:r>
      <w:r w:rsidRPr="0079061A">
        <w:rPr>
          <w:rFonts w:cs="Times New Roman"/>
          <w:szCs w:val="24"/>
        </w:rPr>
        <w:t xml:space="preserve"> on vatt-tun</w:t>
      </w:r>
      <w:r w:rsidR="009B7E65">
        <w:rPr>
          <w:rFonts w:cs="Times New Roman"/>
          <w:szCs w:val="24"/>
        </w:rPr>
        <w:t>n</w:t>
      </w:r>
      <w:r w:rsidRPr="0079061A">
        <w:rPr>
          <w:rFonts w:cs="Times New Roman"/>
          <w:szCs w:val="24"/>
        </w:rPr>
        <w:t>i kordne.“;</w:t>
      </w:r>
    </w:p>
    <w:p w14:paraId="0A2D2F8F" w14:textId="77777777" w:rsidR="0014591F" w:rsidRPr="0079061A" w:rsidRDefault="0014591F" w:rsidP="00294F21">
      <w:pPr>
        <w:spacing w:line="240" w:lineRule="auto"/>
        <w:rPr>
          <w:rFonts w:cs="Times New Roman"/>
          <w:szCs w:val="24"/>
        </w:rPr>
      </w:pPr>
    </w:p>
    <w:p w14:paraId="02864643" w14:textId="6E1DB359" w:rsidR="0014591F" w:rsidRPr="0079061A" w:rsidRDefault="00084F44" w:rsidP="00294F21">
      <w:pPr>
        <w:spacing w:line="240" w:lineRule="auto"/>
        <w:rPr>
          <w:rFonts w:cs="Times New Roman"/>
          <w:szCs w:val="24"/>
        </w:rPr>
      </w:pPr>
      <w:bookmarkStart w:id="92" w:name="_Hlk190680750"/>
      <w:r w:rsidRPr="0079061A">
        <w:rPr>
          <w:rFonts w:cs="Times New Roman"/>
          <w:b/>
          <w:szCs w:val="24"/>
        </w:rPr>
        <w:t>30</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7</w:t>
      </w:r>
      <w:r w:rsidR="0014591F" w:rsidRPr="0079061A">
        <w:rPr>
          <w:rFonts w:cs="Times New Roman"/>
          <w:szCs w:val="24"/>
        </w:rPr>
        <w:t xml:space="preserve"> lõi</w:t>
      </w:r>
      <w:r w:rsidR="00EB1D82">
        <w:rPr>
          <w:rFonts w:cs="Times New Roman"/>
          <w:szCs w:val="24"/>
        </w:rPr>
        <w:t>ke</w:t>
      </w:r>
      <w:r w:rsidR="0014591F" w:rsidRPr="0079061A">
        <w:rPr>
          <w:rFonts w:cs="Times New Roman"/>
          <w:szCs w:val="24"/>
        </w:rPr>
        <w:t xml:space="preserve"> 5 </w:t>
      </w:r>
      <w:r w:rsidR="00EB1D82">
        <w:rPr>
          <w:rFonts w:cs="Times New Roman"/>
          <w:szCs w:val="24"/>
        </w:rPr>
        <w:t xml:space="preserve">esimene lause </w:t>
      </w:r>
      <w:r w:rsidR="0014591F" w:rsidRPr="0079061A">
        <w:rPr>
          <w:rFonts w:cs="Times New Roman"/>
          <w:szCs w:val="24"/>
        </w:rPr>
        <w:t>muudetakse ja sõnastatakse järgmiselt:</w:t>
      </w:r>
    </w:p>
    <w:p w14:paraId="29B1A170" w14:textId="0D4066E3" w:rsidR="0014591F" w:rsidRPr="0079061A" w:rsidRDefault="0014591F" w:rsidP="00294F21">
      <w:pPr>
        <w:spacing w:line="240" w:lineRule="auto"/>
        <w:rPr>
          <w:rFonts w:cs="Times New Roman"/>
          <w:szCs w:val="24"/>
        </w:rPr>
      </w:pPr>
      <w:r w:rsidRPr="0079061A">
        <w:rPr>
          <w:rFonts w:cs="Times New Roman"/>
          <w:szCs w:val="24"/>
        </w:rPr>
        <w:t>„</w:t>
      </w:r>
      <w:r w:rsidR="003D3E9F" w:rsidRPr="0079061A">
        <w:rPr>
          <w:rFonts w:cs="Times New Roman"/>
          <w:szCs w:val="24"/>
        </w:rPr>
        <w:t>Tarbijale tarnitud ja tarbija tarbitud energiaühiku päritolu tõendamiseks</w:t>
      </w:r>
      <w:r w:rsidR="00F56D7F">
        <w:rPr>
          <w:rFonts w:cs="Times New Roman"/>
          <w:szCs w:val="24"/>
        </w:rPr>
        <w:t xml:space="preserve"> mõõtepunktis</w:t>
      </w:r>
      <w:r w:rsidR="003D3E9F" w:rsidRPr="0079061A">
        <w:rPr>
          <w:rFonts w:cs="Times New Roman"/>
          <w:szCs w:val="24"/>
        </w:rPr>
        <w:t xml:space="preserve"> kasutatakse vastavat liiki päritolutunnistust</w:t>
      </w:r>
      <w:commentRangeStart w:id="93"/>
      <w:r w:rsidR="003D3E9F" w:rsidRPr="0079061A">
        <w:rPr>
          <w:rFonts w:cs="Times New Roman"/>
          <w:szCs w:val="24"/>
        </w:rPr>
        <w:t>.</w:t>
      </w:r>
      <w:del w:id="94" w:author="Moonika Kuusk - JUSTDIGI" w:date="2025-03-04T14:20:00Z" w16du:dateUtc="2025-03-04T12:20:00Z">
        <w:r w:rsidR="003D3E9F" w:rsidRPr="0079061A" w:rsidDel="002E3EA7">
          <w:rPr>
            <w:rFonts w:cs="Times New Roman"/>
            <w:szCs w:val="24"/>
          </w:rPr>
          <w:delText xml:space="preserve"> Nimetatud eesmärgil kasutatud päritolutunnistus märgitakse tarbimise tõendamiseks kustutatuks, mille järel seda enam kasutada ei saa</w:delText>
        </w:r>
      </w:del>
      <w:commentRangeEnd w:id="93"/>
      <w:r w:rsidR="00521BEB">
        <w:rPr>
          <w:rStyle w:val="Kommentaariviide"/>
        </w:rPr>
        <w:commentReference w:id="93"/>
      </w:r>
      <w:del w:id="95" w:author="Moonika Kuusk - JUSTDIGI" w:date="2025-03-04T14:20:00Z" w16du:dateUtc="2025-03-04T12:20:00Z">
        <w:r w:rsidRPr="0079061A" w:rsidDel="002E3EA7">
          <w:rPr>
            <w:rFonts w:cs="Times New Roman"/>
            <w:szCs w:val="24"/>
          </w:rPr>
          <w:delText>.</w:delText>
        </w:r>
      </w:del>
      <w:r w:rsidRPr="0079061A">
        <w:rPr>
          <w:rFonts w:cs="Times New Roman"/>
          <w:szCs w:val="24"/>
        </w:rPr>
        <w:t>“;</w:t>
      </w:r>
    </w:p>
    <w:bookmarkEnd w:id="92"/>
    <w:p w14:paraId="4BEB3E44" w14:textId="77777777" w:rsidR="00022978" w:rsidRPr="0079061A" w:rsidRDefault="00022978" w:rsidP="00294F21">
      <w:pPr>
        <w:spacing w:line="240" w:lineRule="auto"/>
        <w:rPr>
          <w:rFonts w:cs="Times New Roman"/>
          <w:szCs w:val="24"/>
        </w:rPr>
      </w:pPr>
    </w:p>
    <w:p w14:paraId="3D8666A8" w14:textId="0C98C20C" w:rsidR="00022978" w:rsidRPr="0079061A" w:rsidRDefault="00084F44" w:rsidP="00D63E74">
      <w:pPr>
        <w:spacing w:line="240" w:lineRule="auto"/>
        <w:rPr>
          <w:rFonts w:cs="Times New Roman"/>
          <w:szCs w:val="24"/>
        </w:rPr>
      </w:pPr>
      <w:bookmarkStart w:id="96" w:name="_Hlk190680772"/>
      <w:r w:rsidRPr="0079061A">
        <w:rPr>
          <w:rFonts w:cs="Times New Roman"/>
          <w:b/>
          <w:bCs/>
          <w:szCs w:val="24"/>
        </w:rPr>
        <w:t>31</w:t>
      </w:r>
      <w:r w:rsidR="00022978" w:rsidRPr="0079061A">
        <w:rPr>
          <w:rFonts w:cs="Times New Roman"/>
          <w:b/>
          <w:bCs/>
          <w:szCs w:val="24"/>
        </w:rPr>
        <w:t>)</w:t>
      </w:r>
      <w:r w:rsidR="00022978" w:rsidRPr="0079061A">
        <w:rPr>
          <w:rFonts w:cs="Times New Roman"/>
          <w:szCs w:val="24"/>
        </w:rPr>
        <w:t xml:space="preserve"> paragrahvi 32</w:t>
      </w:r>
      <w:r w:rsidR="00022978" w:rsidRPr="0079061A">
        <w:rPr>
          <w:rFonts w:cs="Times New Roman"/>
          <w:szCs w:val="24"/>
          <w:vertAlign w:val="superscript"/>
        </w:rPr>
        <w:t>7</w:t>
      </w:r>
      <w:r w:rsidR="00022978" w:rsidRPr="0079061A">
        <w:rPr>
          <w:rFonts w:cs="Times New Roman"/>
          <w:szCs w:val="24"/>
        </w:rPr>
        <w:t xml:space="preserve"> täiendatakse lõikega 5</w:t>
      </w:r>
      <w:r w:rsidR="00022978" w:rsidRPr="0079061A">
        <w:rPr>
          <w:rFonts w:cs="Times New Roman"/>
          <w:szCs w:val="24"/>
          <w:vertAlign w:val="superscript"/>
        </w:rPr>
        <w:t>1</w:t>
      </w:r>
      <w:r w:rsidR="00022978" w:rsidRPr="0079061A">
        <w:rPr>
          <w:rFonts w:cs="Times New Roman"/>
          <w:szCs w:val="24"/>
        </w:rPr>
        <w:t xml:space="preserve"> järgmises sõnastuses:</w:t>
      </w:r>
    </w:p>
    <w:p w14:paraId="681D0D3A" w14:textId="7B221B49" w:rsidR="00022978" w:rsidRPr="0079061A" w:rsidRDefault="00022978" w:rsidP="00D63E74">
      <w:pPr>
        <w:spacing w:line="240" w:lineRule="auto"/>
        <w:rPr>
          <w:rFonts w:cs="Times New Roman"/>
          <w:szCs w:val="24"/>
        </w:rPr>
      </w:pPr>
      <w:r w:rsidRPr="0079061A">
        <w:rPr>
          <w:rFonts w:cs="Times New Roman"/>
          <w:szCs w:val="24"/>
        </w:rPr>
        <w:t>„</w:t>
      </w:r>
      <w:r w:rsidR="00EB1D82">
        <w:rPr>
          <w:rFonts w:cs="Times New Roman"/>
          <w:szCs w:val="24"/>
        </w:rPr>
        <w:t>(5</w:t>
      </w:r>
      <w:r w:rsidR="00EB1D82">
        <w:rPr>
          <w:rFonts w:cs="Times New Roman"/>
          <w:szCs w:val="24"/>
          <w:vertAlign w:val="superscript"/>
        </w:rPr>
        <w:t>1</w:t>
      </w:r>
      <w:r w:rsidR="00EB1D82">
        <w:rPr>
          <w:rFonts w:cs="Times New Roman"/>
          <w:szCs w:val="24"/>
        </w:rPr>
        <w:t xml:space="preserve">) </w:t>
      </w:r>
      <w:r w:rsidRPr="0079061A">
        <w:rPr>
          <w:rFonts w:cs="Times New Roman"/>
          <w:szCs w:val="24"/>
        </w:rPr>
        <w:t xml:space="preserve">Tarbijale tarnitud ja tarbija tarbitud veeldatud biometaani päritolu tõendamiseks </w:t>
      </w:r>
      <w:r w:rsidR="00F56D7F">
        <w:rPr>
          <w:rFonts w:cs="Times New Roman"/>
          <w:szCs w:val="24"/>
        </w:rPr>
        <w:t xml:space="preserve">mõõtepunktis </w:t>
      </w:r>
      <w:r w:rsidRPr="0079061A">
        <w:rPr>
          <w:rFonts w:cs="Times New Roman"/>
          <w:szCs w:val="24"/>
        </w:rPr>
        <w:t>kasutatakse biometaani päritolutunnistust. Nimetatud eesmärgil kasutatud päritolutunnistus märgitakse tarbimise tõendamiseks kustutatuks, mille järel seda enam kasutada ei saa.“;</w:t>
      </w:r>
    </w:p>
    <w:p w14:paraId="1E8B10FE" w14:textId="77777777" w:rsidR="0014591F" w:rsidRPr="0079061A" w:rsidRDefault="0014591F" w:rsidP="00294F21">
      <w:pPr>
        <w:spacing w:line="240" w:lineRule="auto"/>
        <w:rPr>
          <w:rFonts w:cs="Times New Roman"/>
          <w:szCs w:val="24"/>
        </w:rPr>
      </w:pPr>
    </w:p>
    <w:bookmarkEnd w:id="96"/>
    <w:p w14:paraId="5817A8CE" w14:textId="142A12ED" w:rsidR="0014591F" w:rsidRPr="0079061A" w:rsidRDefault="00084F44" w:rsidP="00294F21">
      <w:pPr>
        <w:spacing w:line="240" w:lineRule="auto"/>
        <w:rPr>
          <w:rFonts w:cs="Times New Roman"/>
          <w:szCs w:val="24"/>
        </w:rPr>
      </w:pPr>
      <w:r w:rsidRPr="0079061A">
        <w:rPr>
          <w:rFonts w:cs="Times New Roman"/>
          <w:b/>
          <w:szCs w:val="24"/>
        </w:rPr>
        <w:t>32</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8</w:t>
      </w:r>
      <w:r w:rsidR="0014591F" w:rsidRPr="0079061A">
        <w:rPr>
          <w:rFonts w:cs="Times New Roman"/>
          <w:szCs w:val="24"/>
        </w:rPr>
        <w:t xml:space="preserve"> täiendatakse lõikega 4</w:t>
      </w:r>
      <w:r w:rsidR="0014591F" w:rsidRPr="0079061A">
        <w:rPr>
          <w:rFonts w:cs="Times New Roman"/>
          <w:szCs w:val="24"/>
          <w:vertAlign w:val="superscript"/>
        </w:rPr>
        <w:t>1</w:t>
      </w:r>
      <w:r w:rsidR="0014591F" w:rsidRPr="0079061A">
        <w:rPr>
          <w:rFonts w:cs="Times New Roman"/>
          <w:szCs w:val="24"/>
        </w:rPr>
        <w:t xml:space="preserve"> järgmises sõnastuses:</w:t>
      </w:r>
    </w:p>
    <w:p w14:paraId="1EB3BA15" w14:textId="183194C6" w:rsidR="0014591F" w:rsidRPr="0079061A" w:rsidRDefault="0014591F" w:rsidP="00294F21">
      <w:pPr>
        <w:spacing w:line="240" w:lineRule="auto"/>
        <w:rPr>
          <w:rFonts w:cs="Times New Roman"/>
          <w:szCs w:val="24"/>
        </w:rPr>
      </w:pPr>
      <w:r w:rsidRPr="0079061A">
        <w:rPr>
          <w:rFonts w:cs="Times New Roman"/>
          <w:szCs w:val="24"/>
        </w:rPr>
        <w:t>„(4</w:t>
      </w:r>
      <w:r w:rsidRPr="0079061A">
        <w:rPr>
          <w:rFonts w:cs="Times New Roman"/>
          <w:szCs w:val="24"/>
          <w:vertAlign w:val="superscript"/>
        </w:rPr>
        <w:t>1</w:t>
      </w:r>
      <w:r w:rsidRPr="0079061A">
        <w:rPr>
          <w:rFonts w:cs="Times New Roman"/>
          <w:szCs w:val="24"/>
        </w:rPr>
        <w:t>) Muu kui bioloogilist päritolu taastuvkütuse päritolutunnistus väljastatakse, kui selline kütus vastab komisjoni delegeeritud määruses (EL) 2023/1184, millega täiendatakse Euroopa Parlamendi ja nõukogu direktiivi (EL) 2018/2001 ja kehtestatakse üksikasjalikke norme sisaldav liidu metoodika muust kui bioloogilise päritoluga taastuvtoorainest valmistatud vedelate ja gaasiliste transpordikütuste tootmiseks</w:t>
      </w:r>
      <w:r w:rsidR="00EB1D82">
        <w:rPr>
          <w:rFonts w:cs="Times New Roman"/>
          <w:szCs w:val="24"/>
        </w:rPr>
        <w:t xml:space="preserve"> </w:t>
      </w:r>
      <w:r w:rsidR="00EB1D82" w:rsidRPr="0079061A">
        <w:rPr>
          <w:rFonts w:cs="Times New Roman"/>
          <w:szCs w:val="24"/>
        </w:rPr>
        <w:t>(ELT L 157, 20.</w:t>
      </w:r>
      <w:ins w:id="97" w:author="Moonika Kuusk - JUSTDIGI" w:date="2025-03-04T14:24:00Z" w16du:dateUtc="2025-03-04T12:24:00Z">
        <w:r w:rsidR="00850789">
          <w:rPr>
            <w:rFonts w:cs="Times New Roman"/>
            <w:szCs w:val="24"/>
          </w:rPr>
          <w:t>0</w:t>
        </w:r>
      </w:ins>
      <w:r w:rsidR="00EB1D82" w:rsidRPr="0079061A">
        <w:rPr>
          <w:rFonts w:cs="Times New Roman"/>
          <w:szCs w:val="24"/>
        </w:rPr>
        <w:t>6.2023, lk 11–19)</w:t>
      </w:r>
      <w:r w:rsidRPr="0079061A">
        <w:rPr>
          <w:rFonts w:cs="Times New Roman"/>
          <w:szCs w:val="24"/>
        </w:rPr>
        <w:t>, sätestatud nõuetele.“;</w:t>
      </w:r>
    </w:p>
    <w:p w14:paraId="6FF689E6" w14:textId="77777777" w:rsidR="0014591F" w:rsidRPr="0079061A" w:rsidRDefault="0014591F" w:rsidP="00294F21">
      <w:pPr>
        <w:spacing w:line="240" w:lineRule="auto"/>
        <w:rPr>
          <w:rFonts w:cs="Times New Roman"/>
          <w:szCs w:val="24"/>
        </w:rPr>
      </w:pPr>
    </w:p>
    <w:p w14:paraId="60152753" w14:textId="189C713B" w:rsidR="0014591F" w:rsidRPr="0079061A" w:rsidRDefault="00502659" w:rsidP="00294F21">
      <w:pPr>
        <w:spacing w:line="240" w:lineRule="auto"/>
        <w:rPr>
          <w:rFonts w:cs="Times New Roman"/>
          <w:szCs w:val="24"/>
        </w:rPr>
      </w:pPr>
      <w:r w:rsidRPr="0079061A">
        <w:rPr>
          <w:rFonts w:cs="Times New Roman"/>
          <w:b/>
          <w:szCs w:val="24"/>
        </w:rPr>
        <w:t>3</w:t>
      </w:r>
      <w:r w:rsidR="00084F44" w:rsidRPr="0079061A">
        <w:rPr>
          <w:rFonts w:cs="Times New Roman"/>
          <w:b/>
          <w:szCs w:val="24"/>
        </w:rPr>
        <w:t>3</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9</w:t>
      </w:r>
      <w:r w:rsidR="0014591F" w:rsidRPr="0079061A">
        <w:rPr>
          <w:rFonts w:cs="Times New Roman"/>
          <w:szCs w:val="24"/>
        </w:rPr>
        <w:t xml:space="preserve"> lõike 1 punktis 1 asendatakse sõna „taastuvenergia“ sõnaga „energia“;</w:t>
      </w:r>
    </w:p>
    <w:p w14:paraId="26929536" w14:textId="77777777" w:rsidR="0014591F" w:rsidRPr="0079061A" w:rsidRDefault="0014591F" w:rsidP="00294F21">
      <w:pPr>
        <w:spacing w:line="240" w:lineRule="auto"/>
        <w:rPr>
          <w:rFonts w:cs="Times New Roman"/>
          <w:szCs w:val="24"/>
        </w:rPr>
      </w:pPr>
    </w:p>
    <w:p w14:paraId="60730E55" w14:textId="1025B969" w:rsidR="0014591F" w:rsidRPr="0079061A" w:rsidRDefault="00502659" w:rsidP="7C41D2B1">
      <w:pPr>
        <w:spacing w:line="240" w:lineRule="auto"/>
        <w:rPr>
          <w:rFonts w:cs="Times New Roman"/>
        </w:rPr>
      </w:pPr>
      <w:r w:rsidRPr="7C41D2B1">
        <w:rPr>
          <w:rFonts w:cs="Times New Roman"/>
          <w:b/>
          <w:bCs/>
        </w:rPr>
        <w:t>3</w:t>
      </w:r>
      <w:r w:rsidR="00084F44" w:rsidRPr="7C41D2B1">
        <w:rPr>
          <w:rFonts w:cs="Times New Roman"/>
          <w:b/>
          <w:bCs/>
        </w:rPr>
        <w:t>4</w:t>
      </w:r>
      <w:r w:rsidR="0014591F" w:rsidRPr="7C41D2B1">
        <w:rPr>
          <w:rFonts w:cs="Times New Roman"/>
          <w:b/>
          <w:bCs/>
        </w:rPr>
        <w:t xml:space="preserve">) </w:t>
      </w:r>
      <w:r w:rsidR="0014591F" w:rsidRPr="7C41D2B1">
        <w:rPr>
          <w:rFonts w:cs="Times New Roman"/>
        </w:rPr>
        <w:t>paragrahvi 32</w:t>
      </w:r>
      <w:r w:rsidR="0014591F" w:rsidRPr="7C41D2B1">
        <w:rPr>
          <w:rFonts w:cs="Times New Roman"/>
          <w:vertAlign w:val="superscript"/>
        </w:rPr>
        <w:t>9</w:t>
      </w:r>
      <w:r w:rsidR="0014591F" w:rsidRPr="7C41D2B1">
        <w:rPr>
          <w:rFonts w:cs="Times New Roman"/>
        </w:rPr>
        <w:t xml:space="preserve"> lõiget 1 täiendatakse </w:t>
      </w:r>
      <w:commentRangeStart w:id="98"/>
      <w:r w:rsidR="0014591F" w:rsidRPr="7C41D2B1">
        <w:rPr>
          <w:rFonts w:cs="Times New Roman"/>
        </w:rPr>
        <w:t>punkti</w:t>
      </w:r>
      <w:r w:rsidR="006D05D5" w:rsidRPr="7C41D2B1">
        <w:rPr>
          <w:rFonts w:cs="Times New Roman"/>
        </w:rPr>
        <w:t xml:space="preserve">ga 7 </w:t>
      </w:r>
      <w:commentRangeEnd w:id="98"/>
      <w:r>
        <w:commentReference w:id="98"/>
      </w:r>
      <w:r w:rsidR="006D05D5" w:rsidRPr="7C41D2B1">
        <w:rPr>
          <w:rFonts w:cs="Times New Roman"/>
        </w:rPr>
        <w:t>j</w:t>
      </w:r>
      <w:r w:rsidR="0014591F" w:rsidRPr="7C41D2B1">
        <w:rPr>
          <w:rFonts w:cs="Times New Roman"/>
        </w:rPr>
        <w:t>ärgmises sõnastuses:</w:t>
      </w:r>
    </w:p>
    <w:p w14:paraId="61F8ABC0" w14:textId="786BD68A" w:rsidR="0014591F" w:rsidRPr="0079061A" w:rsidRDefault="0014591F" w:rsidP="00294F21">
      <w:pPr>
        <w:spacing w:line="240" w:lineRule="auto"/>
        <w:rPr>
          <w:rFonts w:cs="Times New Roman"/>
          <w:szCs w:val="24"/>
        </w:rPr>
      </w:pPr>
      <w:r w:rsidRPr="0079061A">
        <w:rPr>
          <w:rFonts w:cs="Times New Roman"/>
          <w:szCs w:val="24"/>
        </w:rPr>
        <w:t>„</w:t>
      </w:r>
      <w:r w:rsidR="006D05D5" w:rsidRPr="0079061A">
        <w:rPr>
          <w:rFonts w:cs="Times New Roman"/>
          <w:szCs w:val="24"/>
        </w:rPr>
        <w:t xml:space="preserve">7) </w:t>
      </w:r>
      <w:r w:rsidRPr="0079061A">
        <w:rPr>
          <w:rFonts w:cs="Times New Roman"/>
          <w:szCs w:val="24"/>
        </w:rPr>
        <w:t>kütuse või energia süsinikuheite mahukus.“;</w:t>
      </w:r>
    </w:p>
    <w:p w14:paraId="1BE1C4BC" w14:textId="77777777" w:rsidR="0014591F" w:rsidRPr="0079061A" w:rsidRDefault="0014591F" w:rsidP="00294F21">
      <w:pPr>
        <w:spacing w:line="240" w:lineRule="auto"/>
        <w:rPr>
          <w:rFonts w:cs="Times New Roman"/>
          <w:szCs w:val="24"/>
        </w:rPr>
      </w:pPr>
    </w:p>
    <w:p w14:paraId="3F452DEC" w14:textId="756CB0A8" w:rsidR="0014591F" w:rsidRPr="0079061A" w:rsidRDefault="00502659" w:rsidP="7C41D2B1">
      <w:pPr>
        <w:spacing w:line="240" w:lineRule="auto"/>
        <w:rPr>
          <w:rFonts w:cs="Times New Roman"/>
        </w:rPr>
      </w:pPr>
      <w:r w:rsidRPr="7C41D2B1">
        <w:rPr>
          <w:rFonts w:cs="Times New Roman"/>
          <w:b/>
          <w:bCs/>
        </w:rPr>
        <w:t>3</w:t>
      </w:r>
      <w:r w:rsidR="00084F44" w:rsidRPr="7C41D2B1">
        <w:rPr>
          <w:rFonts w:cs="Times New Roman"/>
          <w:b/>
          <w:bCs/>
        </w:rPr>
        <w:t>5</w:t>
      </w:r>
      <w:r w:rsidR="0014591F" w:rsidRPr="7C41D2B1">
        <w:rPr>
          <w:rFonts w:cs="Times New Roman"/>
          <w:b/>
          <w:bCs/>
        </w:rPr>
        <w:t>)</w:t>
      </w:r>
      <w:r w:rsidR="0014591F" w:rsidRPr="7C41D2B1">
        <w:rPr>
          <w:rFonts w:cs="Times New Roman"/>
        </w:rPr>
        <w:t xml:space="preserve"> paragrahvi 32</w:t>
      </w:r>
      <w:r w:rsidR="0014591F" w:rsidRPr="7C41D2B1">
        <w:rPr>
          <w:rFonts w:cs="Times New Roman"/>
          <w:vertAlign w:val="superscript"/>
        </w:rPr>
        <w:t>9</w:t>
      </w:r>
      <w:r w:rsidR="0014591F" w:rsidRPr="7C41D2B1">
        <w:rPr>
          <w:rFonts w:cs="Times New Roman"/>
        </w:rPr>
        <w:t xml:space="preserve"> lõi</w:t>
      </w:r>
      <w:r w:rsidR="0023054C" w:rsidRPr="7C41D2B1">
        <w:rPr>
          <w:rFonts w:cs="Times New Roman"/>
        </w:rPr>
        <w:t>ke</w:t>
      </w:r>
      <w:r w:rsidR="0014591F" w:rsidRPr="7C41D2B1">
        <w:rPr>
          <w:rFonts w:cs="Times New Roman"/>
        </w:rPr>
        <w:t xml:space="preserve"> 2 </w:t>
      </w:r>
      <w:r w:rsidR="00F86B69" w:rsidRPr="7C41D2B1">
        <w:rPr>
          <w:rFonts w:cs="Times New Roman"/>
        </w:rPr>
        <w:t xml:space="preserve">sissejuhatav </w:t>
      </w:r>
      <w:r w:rsidR="0023054C" w:rsidRPr="7C41D2B1">
        <w:rPr>
          <w:rFonts w:cs="Times New Roman"/>
        </w:rPr>
        <w:t>lause</w:t>
      </w:r>
      <w:r w:rsidR="00F86B69" w:rsidRPr="7C41D2B1">
        <w:rPr>
          <w:rFonts w:cs="Times New Roman"/>
        </w:rPr>
        <w:t>osa</w:t>
      </w:r>
      <w:r w:rsidR="0023054C" w:rsidRPr="7C41D2B1">
        <w:rPr>
          <w:rFonts w:cs="Times New Roman"/>
        </w:rPr>
        <w:t xml:space="preserve"> </w:t>
      </w:r>
      <w:r w:rsidR="0014591F" w:rsidRPr="7C41D2B1">
        <w:rPr>
          <w:rFonts w:cs="Times New Roman"/>
        </w:rPr>
        <w:t>muudetakse ja sõnastatakse järg</w:t>
      </w:r>
      <w:r w:rsidR="0023054C" w:rsidRPr="7C41D2B1">
        <w:rPr>
          <w:rFonts w:cs="Times New Roman"/>
        </w:rPr>
        <w:t>miselt</w:t>
      </w:r>
      <w:r w:rsidR="0014591F" w:rsidRPr="7C41D2B1">
        <w:rPr>
          <w:rFonts w:cs="Times New Roman"/>
        </w:rPr>
        <w:t>:</w:t>
      </w:r>
    </w:p>
    <w:p w14:paraId="35C561C6" w14:textId="6CBA8B59" w:rsidR="0023054C" w:rsidRPr="0079061A" w:rsidRDefault="0014591F" w:rsidP="00294F21">
      <w:pPr>
        <w:spacing w:line="240" w:lineRule="auto"/>
        <w:rPr>
          <w:rFonts w:cs="Times New Roman"/>
          <w:szCs w:val="24"/>
        </w:rPr>
      </w:pPr>
      <w:r w:rsidRPr="0079061A">
        <w:rPr>
          <w:rFonts w:cs="Times New Roman"/>
          <w:szCs w:val="24"/>
        </w:rPr>
        <w:t>„Biometaani ja veeldatud biometaani tootmise kohta väljastatud päritolutunnistusel esitatakse biometaani tarbimise arvestamiseks käesoleva seaduse § 32</w:t>
      </w:r>
      <w:r w:rsidRPr="0079061A">
        <w:rPr>
          <w:rFonts w:cs="Times New Roman"/>
          <w:szCs w:val="24"/>
          <w:vertAlign w:val="superscript"/>
        </w:rPr>
        <w:t>10</w:t>
      </w:r>
      <w:r w:rsidRPr="0079061A">
        <w:rPr>
          <w:rFonts w:cs="Times New Roman"/>
          <w:szCs w:val="24"/>
        </w:rPr>
        <w:t xml:space="preserve"> lõigetes 13</w:t>
      </w:r>
      <w:r w:rsidR="00875FE3" w:rsidRPr="0079061A">
        <w:rPr>
          <w:rFonts w:cs="Times New Roman"/>
          <w:szCs w:val="24"/>
        </w:rPr>
        <w:t>–</w:t>
      </w:r>
      <w:r w:rsidRPr="0079061A">
        <w:rPr>
          <w:rFonts w:cs="Times New Roman"/>
          <w:szCs w:val="24"/>
        </w:rPr>
        <w:t xml:space="preserve">15 nimetatud eesmärkidel lisaks </w:t>
      </w:r>
      <w:r w:rsidR="00875FE3" w:rsidRPr="0079061A">
        <w:rPr>
          <w:rFonts w:cs="Times New Roman"/>
          <w:szCs w:val="24"/>
        </w:rPr>
        <w:t xml:space="preserve">käesoleva paragrahvi </w:t>
      </w:r>
      <w:r w:rsidRPr="0079061A">
        <w:rPr>
          <w:rFonts w:cs="Times New Roman"/>
          <w:szCs w:val="24"/>
        </w:rPr>
        <w:t xml:space="preserve">lõikes 1 </w:t>
      </w:r>
      <w:r w:rsidR="00875FE3" w:rsidRPr="0079061A">
        <w:rPr>
          <w:rFonts w:cs="Times New Roman"/>
          <w:szCs w:val="24"/>
        </w:rPr>
        <w:t xml:space="preserve">loetletud </w:t>
      </w:r>
      <w:r w:rsidRPr="0079061A">
        <w:rPr>
          <w:rFonts w:cs="Times New Roman"/>
          <w:szCs w:val="24"/>
        </w:rPr>
        <w:t>andmetele järgmised andmed:</w:t>
      </w:r>
      <w:r w:rsidR="0023054C" w:rsidRPr="0079061A">
        <w:rPr>
          <w:rFonts w:cs="Times New Roman"/>
          <w:szCs w:val="24"/>
        </w:rPr>
        <w:t>“;</w:t>
      </w:r>
    </w:p>
    <w:p w14:paraId="2AA6E8AB" w14:textId="77777777" w:rsidR="00A368C5" w:rsidRPr="0079061A" w:rsidRDefault="00A368C5" w:rsidP="00294F21">
      <w:pPr>
        <w:spacing w:line="240" w:lineRule="auto"/>
        <w:rPr>
          <w:rFonts w:cs="Times New Roman"/>
          <w:szCs w:val="24"/>
        </w:rPr>
      </w:pPr>
    </w:p>
    <w:p w14:paraId="24CB3898" w14:textId="4420FEE3" w:rsidR="00A368C5" w:rsidRPr="0079061A" w:rsidRDefault="00A368C5" w:rsidP="00294F21">
      <w:pPr>
        <w:spacing w:line="240" w:lineRule="auto"/>
        <w:rPr>
          <w:rFonts w:cs="Times New Roman"/>
          <w:szCs w:val="24"/>
        </w:rPr>
      </w:pPr>
      <w:r w:rsidRPr="0079061A">
        <w:rPr>
          <w:rFonts w:cs="Times New Roman"/>
          <w:b/>
          <w:bCs/>
          <w:szCs w:val="24"/>
        </w:rPr>
        <w:t>3</w:t>
      </w:r>
      <w:r w:rsidR="00084F44" w:rsidRPr="0079061A">
        <w:rPr>
          <w:rFonts w:cs="Times New Roman"/>
          <w:b/>
          <w:bCs/>
          <w:szCs w:val="24"/>
        </w:rPr>
        <w:t>6</w:t>
      </w:r>
      <w:r w:rsidRPr="0079061A">
        <w:rPr>
          <w:rFonts w:cs="Times New Roman"/>
          <w:b/>
          <w:bCs/>
          <w:szCs w:val="24"/>
        </w:rPr>
        <w:t>)</w:t>
      </w:r>
      <w:r w:rsidRPr="0079061A">
        <w:rPr>
          <w:rFonts w:cs="Times New Roman"/>
          <w:szCs w:val="24"/>
        </w:rPr>
        <w:t xml:space="preserve"> paragrahvi 32</w:t>
      </w:r>
      <w:r w:rsidRPr="0079061A">
        <w:rPr>
          <w:rFonts w:cs="Times New Roman"/>
          <w:szCs w:val="24"/>
          <w:vertAlign w:val="superscript"/>
        </w:rPr>
        <w:t>9</w:t>
      </w:r>
      <w:r w:rsidRPr="0079061A">
        <w:rPr>
          <w:rFonts w:cs="Times New Roman"/>
          <w:szCs w:val="24"/>
        </w:rPr>
        <w:t xml:space="preserve"> lõike 2 punktis 1 asendatakse tekstiosa „</w:t>
      </w:r>
      <w:r w:rsidR="00334DF4" w:rsidRPr="0079061A">
        <w:rPr>
          <w:rFonts w:cs="Times New Roman"/>
          <w:szCs w:val="24"/>
        </w:rPr>
        <w:t>alusel biokütuste ja vedelate biokütuste säästlikkuse</w:t>
      </w:r>
      <w:del w:id="99" w:author="Moonika Kuusk - JUSTDIGI" w:date="2025-03-04T14:28:00Z" w16du:dateUtc="2025-03-04T12:28:00Z">
        <w:r w:rsidR="00CF71C7" w:rsidRPr="0079061A" w:rsidDel="00B5443A">
          <w:rPr>
            <w:rFonts w:cs="Times New Roman"/>
            <w:szCs w:val="24"/>
          </w:rPr>
          <w:delText>;</w:delText>
        </w:r>
      </w:del>
      <w:r w:rsidRPr="0079061A">
        <w:rPr>
          <w:rFonts w:cs="Times New Roman"/>
          <w:szCs w:val="24"/>
        </w:rPr>
        <w:t>“ tekstiosaga „</w:t>
      </w:r>
      <w:r w:rsidR="00334DF4" w:rsidRPr="0079061A">
        <w:rPr>
          <w:rFonts w:cs="Times New Roman"/>
          <w:szCs w:val="24"/>
        </w:rPr>
        <w:t>punkti 2 alusel</w:t>
      </w:r>
      <w:bookmarkStart w:id="100" w:name="_Hlk189220227"/>
      <w:r w:rsidR="00334DF4" w:rsidRPr="0079061A">
        <w:rPr>
          <w:rFonts w:cs="Times New Roman"/>
          <w:szCs w:val="24"/>
        </w:rPr>
        <w:t xml:space="preserve"> biokütuste ja vedelate biokütuste </w:t>
      </w:r>
      <w:r w:rsidRPr="0079061A">
        <w:rPr>
          <w:rFonts w:cs="Times New Roman"/>
          <w:szCs w:val="24"/>
        </w:rPr>
        <w:t>kasvuhoonegaaside heite vähendamise</w:t>
      </w:r>
      <w:bookmarkEnd w:id="100"/>
      <w:r w:rsidR="00334DF4" w:rsidRPr="0079061A">
        <w:rPr>
          <w:rFonts w:cs="Times New Roman"/>
          <w:szCs w:val="24"/>
        </w:rPr>
        <w:t xml:space="preserve"> </w:t>
      </w:r>
      <w:r w:rsidR="00CF71C7" w:rsidRPr="0079061A">
        <w:rPr>
          <w:rFonts w:cs="Times New Roman"/>
          <w:szCs w:val="24"/>
        </w:rPr>
        <w:t>ja käesoleva seaduse §</w:t>
      </w:r>
      <w:r w:rsidR="0079744A" w:rsidRPr="0079061A">
        <w:rPr>
          <w:rFonts w:cs="Times New Roman"/>
          <w:szCs w:val="24"/>
        </w:rPr>
        <w:t>-s</w:t>
      </w:r>
      <w:r w:rsidR="00CF71C7" w:rsidRPr="0079061A">
        <w:rPr>
          <w:rFonts w:cs="Times New Roman"/>
          <w:szCs w:val="24"/>
        </w:rPr>
        <w:t xml:space="preserve"> 32</w:t>
      </w:r>
      <w:r w:rsidR="00CF71C7" w:rsidRPr="0079061A">
        <w:rPr>
          <w:rFonts w:cs="Times New Roman"/>
          <w:szCs w:val="24"/>
          <w:vertAlign w:val="superscript"/>
        </w:rPr>
        <w:t xml:space="preserve">3 </w:t>
      </w:r>
      <w:r w:rsidR="00B0427E" w:rsidRPr="0079061A">
        <w:rPr>
          <w:rFonts w:cs="Times New Roman"/>
          <w:szCs w:val="24"/>
        </w:rPr>
        <w:t>nimetatud s</w:t>
      </w:r>
      <w:r w:rsidR="00CF71C7" w:rsidRPr="0079061A">
        <w:rPr>
          <w:rFonts w:cs="Times New Roman"/>
          <w:szCs w:val="24"/>
        </w:rPr>
        <w:t>äästlikkuse</w:t>
      </w:r>
      <w:r w:rsidR="0079744A" w:rsidRPr="0079061A">
        <w:rPr>
          <w:rFonts w:cs="Times New Roman"/>
          <w:szCs w:val="24"/>
        </w:rPr>
        <w:t>le</w:t>
      </w:r>
      <w:r w:rsidR="00CF71C7" w:rsidRPr="0079061A">
        <w:rPr>
          <w:rFonts w:cs="Times New Roman"/>
          <w:szCs w:val="24"/>
        </w:rPr>
        <w:t xml:space="preserve"> </w:t>
      </w:r>
      <w:r w:rsidR="00B0427E" w:rsidRPr="0079061A">
        <w:rPr>
          <w:rFonts w:cs="Times New Roman"/>
          <w:szCs w:val="24"/>
        </w:rPr>
        <w:t>vastavuse</w:t>
      </w:r>
      <w:del w:id="101" w:author="Moonika Kuusk - JUSTDIGI" w:date="2025-03-11T15:35:00Z" w16du:dateUtc="2025-03-11T13:35:00Z">
        <w:r w:rsidR="00CF71C7" w:rsidRPr="0079061A" w:rsidDel="00C149E4">
          <w:rPr>
            <w:rFonts w:cs="Times New Roman"/>
            <w:szCs w:val="24"/>
          </w:rPr>
          <w:delText>;</w:delText>
        </w:r>
      </w:del>
      <w:r w:rsidRPr="0079061A">
        <w:rPr>
          <w:rFonts w:cs="Times New Roman"/>
          <w:szCs w:val="24"/>
        </w:rPr>
        <w:t>“;</w:t>
      </w:r>
    </w:p>
    <w:p w14:paraId="184762C3" w14:textId="77777777" w:rsidR="0014591F" w:rsidRPr="0079061A" w:rsidRDefault="0014591F" w:rsidP="00294F21">
      <w:pPr>
        <w:spacing w:line="240" w:lineRule="auto"/>
        <w:rPr>
          <w:rFonts w:cs="Times New Roman"/>
          <w:szCs w:val="24"/>
        </w:rPr>
      </w:pPr>
    </w:p>
    <w:p w14:paraId="05A4912F" w14:textId="249A9F9F" w:rsidR="0014591F" w:rsidRPr="0079061A" w:rsidRDefault="00502659" w:rsidP="00294F21">
      <w:pPr>
        <w:spacing w:line="240" w:lineRule="auto"/>
        <w:rPr>
          <w:rFonts w:cs="Times New Roman"/>
          <w:szCs w:val="24"/>
        </w:rPr>
      </w:pPr>
      <w:r w:rsidRPr="0079061A">
        <w:rPr>
          <w:rFonts w:cs="Times New Roman"/>
          <w:b/>
          <w:bCs/>
          <w:szCs w:val="24"/>
        </w:rPr>
        <w:t>3</w:t>
      </w:r>
      <w:r w:rsidR="00084F44" w:rsidRPr="0079061A">
        <w:rPr>
          <w:rFonts w:cs="Times New Roman"/>
          <w:b/>
          <w:bCs/>
          <w:szCs w:val="24"/>
        </w:rPr>
        <w:t>7</w:t>
      </w:r>
      <w:r w:rsidR="0014591F" w:rsidRPr="0079061A">
        <w:rPr>
          <w:rFonts w:cs="Times New Roman"/>
          <w:b/>
          <w:bCs/>
          <w:szCs w:val="24"/>
        </w:rPr>
        <w:t>)</w:t>
      </w:r>
      <w:r w:rsidR="0014591F" w:rsidRPr="0079061A">
        <w:rPr>
          <w:rFonts w:cs="Times New Roman"/>
          <w:szCs w:val="24"/>
        </w:rPr>
        <w:t xml:space="preserve"> paragrahvi 32</w:t>
      </w:r>
      <w:r w:rsidR="0014591F" w:rsidRPr="0079061A">
        <w:rPr>
          <w:rFonts w:cs="Times New Roman"/>
          <w:szCs w:val="24"/>
          <w:vertAlign w:val="superscript"/>
        </w:rPr>
        <w:t>9</w:t>
      </w:r>
      <w:r w:rsidR="0014591F" w:rsidRPr="0079061A">
        <w:rPr>
          <w:rFonts w:cs="Times New Roman"/>
          <w:szCs w:val="24"/>
        </w:rPr>
        <w:t xml:space="preserve"> täiendatakse lõikega </w:t>
      </w:r>
      <w:commentRangeStart w:id="102"/>
      <w:r w:rsidR="0014591F" w:rsidRPr="0079061A">
        <w:rPr>
          <w:rFonts w:cs="Times New Roman"/>
          <w:szCs w:val="24"/>
        </w:rPr>
        <w:t>2</w:t>
      </w:r>
      <w:r w:rsidR="0014591F" w:rsidRPr="0079061A">
        <w:rPr>
          <w:rFonts w:cs="Times New Roman"/>
          <w:szCs w:val="24"/>
          <w:vertAlign w:val="superscript"/>
        </w:rPr>
        <w:t>2</w:t>
      </w:r>
      <w:commentRangeEnd w:id="102"/>
      <w:r w:rsidR="005B6BFF">
        <w:rPr>
          <w:rStyle w:val="Kommentaariviide"/>
        </w:rPr>
        <w:commentReference w:id="102"/>
      </w:r>
      <w:r w:rsidR="0014591F" w:rsidRPr="0079061A">
        <w:rPr>
          <w:rFonts w:cs="Times New Roman"/>
          <w:szCs w:val="24"/>
        </w:rPr>
        <w:t xml:space="preserve"> järgmises sõnastuses:</w:t>
      </w:r>
    </w:p>
    <w:p w14:paraId="15627059" w14:textId="77777777" w:rsidR="0014591F" w:rsidRPr="0079061A" w:rsidRDefault="0014591F" w:rsidP="7C41D2B1">
      <w:pPr>
        <w:spacing w:line="240" w:lineRule="auto"/>
        <w:rPr>
          <w:rFonts w:cs="Times New Roman"/>
        </w:rPr>
      </w:pPr>
      <w:r w:rsidRPr="7C41D2B1">
        <w:rPr>
          <w:rFonts w:cs="Times New Roman"/>
        </w:rPr>
        <w:t>„(2</w:t>
      </w:r>
      <w:r w:rsidRPr="7C41D2B1">
        <w:rPr>
          <w:rFonts w:cs="Times New Roman"/>
          <w:vertAlign w:val="superscript"/>
        </w:rPr>
        <w:t>2</w:t>
      </w:r>
      <w:r w:rsidRPr="7C41D2B1">
        <w:rPr>
          <w:rFonts w:cs="Times New Roman"/>
        </w:rPr>
        <w:t>) Kui kõik käesoleva paragrahvi lõikes 2 esitatud andmed ei sisaldu imporditud päritolutunnistusel, tuleb puuduvate andmete kohta esitada täiendav</w:t>
      </w:r>
      <w:commentRangeStart w:id="103"/>
      <w:r w:rsidRPr="7C41D2B1">
        <w:rPr>
          <w:rFonts w:cs="Times New Roman"/>
        </w:rPr>
        <w:t xml:space="preserve"> tõendus.</w:t>
      </w:r>
      <w:commentRangeEnd w:id="103"/>
      <w:r>
        <w:commentReference w:id="103"/>
      </w:r>
      <w:r w:rsidRPr="7C41D2B1">
        <w:rPr>
          <w:rFonts w:cs="Times New Roman"/>
        </w:rPr>
        <w:t>“;</w:t>
      </w:r>
    </w:p>
    <w:p w14:paraId="7C7CC99D" w14:textId="77777777" w:rsidR="0014591F" w:rsidRPr="0079061A" w:rsidRDefault="0014591F" w:rsidP="00294F21">
      <w:pPr>
        <w:spacing w:line="240" w:lineRule="auto"/>
        <w:rPr>
          <w:rFonts w:cs="Times New Roman"/>
          <w:szCs w:val="24"/>
        </w:rPr>
      </w:pPr>
    </w:p>
    <w:p w14:paraId="5A4F9095" w14:textId="6E871A45" w:rsidR="0014591F" w:rsidRPr="0079061A" w:rsidRDefault="00502659" w:rsidP="00294F21">
      <w:pPr>
        <w:spacing w:line="240" w:lineRule="auto"/>
        <w:rPr>
          <w:rFonts w:cs="Times New Roman"/>
          <w:szCs w:val="24"/>
        </w:rPr>
      </w:pPr>
      <w:bookmarkStart w:id="104" w:name="_Hlk173161424"/>
      <w:r w:rsidRPr="007668B9">
        <w:rPr>
          <w:rFonts w:cs="Times New Roman"/>
          <w:b/>
          <w:szCs w:val="24"/>
        </w:rPr>
        <w:t>3</w:t>
      </w:r>
      <w:r w:rsidR="00084F44" w:rsidRPr="007668B9">
        <w:rPr>
          <w:rFonts w:cs="Times New Roman"/>
          <w:b/>
          <w:szCs w:val="24"/>
        </w:rPr>
        <w:t>8</w:t>
      </w:r>
      <w:r w:rsidR="0014591F" w:rsidRPr="007668B9">
        <w:rPr>
          <w:rFonts w:cs="Times New Roman"/>
          <w:b/>
          <w:szCs w:val="24"/>
        </w:rPr>
        <w:t>)</w:t>
      </w:r>
      <w:r w:rsidR="0014591F" w:rsidRPr="007668B9">
        <w:rPr>
          <w:rFonts w:cs="Times New Roman"/>
          <w:szCs w:val="24"/>
        </w:rPr>
        <w:t xml:space="preserve"> paragrahvi</w:t>
      </w:r>
      <w:r w:rsidR="0014591F" w:rsidRPr="0079061A">
        <w:rPr>
          <w:rFonts w:cs="Times New Roman"/>
          <w:szCs w:val="24"/>
        </w:rPr>
        <w:t xml:space="preserve"> 32</w:t>
      </w:r>
      <w:r w:rsidR="0014591F" w:rsidRPr="0079061A">
        <w:rPr>
          <w:rFonts w:cs="Times New Roman"/>
          <w:szCs w:val="24"/>
          <w:vertAlign w:val="superscript"/>
        </w:rPr>
        <w:t>9</w:t>
      </w:r>
      <w:r w:rsidR="0014591F" w:rsidRPr="0079061A">
        <w:rPr>
          <w:rFonts w:cs="Times New Roman"/>
          <w:szCs w:val="24"/>
        </w:rPr>
        <w:t xml:space="preserve"> täiendatakse lõigetega 4 ja 5 järgmises sõnastuses:</w:t>
      </w:r>
    </w:p>
    <w:p w14:paraId="396A8A68" w14:textId="248F30A6" w:rsidR="0014591F" w:rsidRPr="0079061A" w:rsidRDefault="0014591F" w:rsidP="00294F21">
      <w:pPr>
        <w:spacing w:line="240" w:lineRule="auto"/>
        <w:rPr>
          <w:rFonts w:cs="Times New Roman"/>
          <w:szCs w:val="24"/>
        </w:rPr>
      </w:pPr>
      <w:r w:rsidRPr="0079061A">
        <w:rPr>
          <w:rFonts w:cs="Times New Roman"/>
          <w:szCs w:val="24"/>
        </w:rPr>
        <w:t>„(4) Vesiniku tootmise kohta väljastatud päritolutunnistusel esitatakse:</w:t>
      </w:r>
    </w:p>
    <w:p w14:paraId="474C8F4C" w14:textId="1CFCE21F" w:rsidR="0014591F" w:rsidRPr="0079061A" w:rsidRDefault="0014591F" w:rsidP="00294F21">
      <w:pPr>
        <w:spacing w:line="240" w:lineRule="auto"/>
        <w:rPr>
          <w:rFonts w:cs="Times New Roman"/>
          <w:szCs w:val="24"/>
        </w:rPr>
      </w:pPr>
      <w:r w:rsidRPr="0079061A">
        <w:rPr>
          <w:rFonts w:cs="Times New Roman"/>
          <w:szCs w:val="24"/>
        </w:rPr>
        <w:t>1) toodetud kütuse tüüp;</w:t>
      </w:r>
    </w:p>
    <w:p w14:paraId="5F223671" w14:textId="77777777" w:rsidR="0014591F" w:rsidRPr="0079061A" w:rsidRDefault="0014591F" w:rsidP="00294F21">
      <w:pPr>
        <w:spacing w:line="240" w:lineRule="auto"/>
        <w:rPr>
          <w:rFonts w:cs="Times New Roman"/>
          <w:szCs w:val="24"/>
        </w:rPr>
      </w:pPr>
      <w:r w:rsidRPr="0079061A">
        <w:rPr>
          <w:rFonts w:cs="Times New Roman"/>
          <w:szCs w:val="24"/>
        </w:rPr>
        <w:lastRenderedPageBreak/>
        <w:t>2) kütuse alumine kütteväärtus;</w:t>
      </w:r>
    </w:p>
    <w:p w14:paraId="3E8F731B" w14:textId="2EA5BE9C" w:rsidR="0014591F" w:rsidRPr="0079061A" w:rsidRDefault="0014591F" w:rsidP="00294F21">
      <w:pPr>
        <w:spacing w:line="240" w:lineRule="auto"/>
        <w:rPr>
          <w:rFonts w:cs="Times New Roman"/>
          <w:szCs w:val="24"/>
        </w:rPr>
      </w:pPr>
      <w:r w:rsidRPr="0079061A">
        <w:rPr>
          <w:rFonts w:cs="Times New Roman"/>
          <w:szCs w:val="24"/>
        </w:rPr>
        <w:t>3) muu kui bioloogilist päritolu taastuvkütuse puhul teave kütuse energiaühiku vastavuse kohta kriteeriumitele, mis on kehtestatud komisjoni delegeeritud määruses (EL) 2023/1184.</w:t>
      </w:r>
    </w:p>
    <w:p w14:paraId="203F956C" w14:textId="77777777" w:rsidR="0014591F" w:rsidRPr="0079061A" w:rsidRDefault="0014591F" w:rsidP="00294F21">
      <w:pPr>
        <w:spacing w:line="240" w:lineRule="auto"/>
        <w:rPr>
          <w:rFonts w:cs="Times New Roman"/>
          <w:szCs w:val="24"/>
        </w:rPr>
      </w:pPr>
    </w:p>
    <w:p w14:paraId="42541611" w14:textId="53396FB7" w:rsidR="0014591F" w:rsidRPr="0079061A" w:rsidRDefault="0014591F" w:rsidP="00294F21">
      <w:pPr>
        <w:spacing w:line="240" w:lineRule="auto"/>
        <w:rPr>
          <w:rFonts w:cs="Times New Roman"/>
          <w:szCs w:val="24"/>
        </w:rPr>
      </w:pPr>
      <w:r w:rsidRPr="0079061A">
        <w:rPr>
          <w:rFonts w:cs="Times New Roman"/>
          <w:szCs w:val="24"/>
        </w:rPr>
        <w:t>(5) Käesoleva paragrahvi lõike 4 punktis 1 nimetatud toodetud kütuse tüüp on muu kui bioloogilist päritolu taastuvatest energiaallikatest toodetud vesinik</w:t>
      </w:r>
      <w:r w:rsidR="008852A2" w:rsidRPr="0079061A">
        <w:rPr>
          <w:rFonts w:cs="Times New Roman"/>
          <w:szCs w:val="24"/>
        </w:rPr>
        <w:t xml:space="preserve">, </w:t>
      </w:r>
      <w:r w:rsidRPr="0079061A">
        <w:rPr>
          <w:rFonts w:cs="Times New Roman"/>
          <w:szCs w:val="24"/>
        </w:rPr>
        <w:t>taastuvast energiaallikast toodetud vesinik</w:t>
      </w:r>
      <w:r w:rsidRPr="0079061A" w:rsidDel="006D4F56">
        <w:rPr>
          <w:rFonts w:cs="Times New Roman"/>
          <w:szCs w:val="24"/>
        </w:rPr>
        <w:t xml:space="preserve"> </w:t>
      </w:r>
      <w:r w:rsidRPr="0079061A">
        <w:rPr>
          <w:rFonts w:cs="Times New Roman"/>
          <w:szCs w:val="24"/>
        </w:rPr>
        <w:t>käesoleva seaduse § 2 lõike 26</w:t>
      </w:r>
      <w:r w:rsidR="0023054C" w:rsidRPr="0079061A">
        <w:rPr>
          <w:rFonts w:cs="Times New Roman"/>
          <w:szCs w:val="24"/>
          <w:vertAlign w:val="superscript"/>
        </w:rPr>
        <w:t>9</w:t>
      </w:r>
      <w:r w:rsidRPr="0079061A">
        <w:rPr>
          <w:rFonts w:cs="Times New Roman"/>
          <w:szCs w:val="24"/>
        </w:rPr>
        <w:t xml:space="preserve"> tähenduses</w:t>
      </w:r>
      <w:r w:rsidR="008852A2" w:rsidRPr="0079061A">
        <w:rPr>
          <w:rFonts w:cs="Times New Roman"/>
          <w:szCs w:val="24"/>
        </w:rPr>
        <w:t xml:space="preserve"> või muu vesinik</w:t>
      </w:r>
      <w:r w:rsidRPr="0079061A">
        <w:rPr>
          <w:rFonts w:cs="Times New Roman"/>
          <w:szCs w:val="24"/>
        </w:rPr>
        <w:t>.“;</w:t>
      </w:r>
    </w:p>
    <w:bookmarkEnd w:id="104"/>
    <w:p w14:paraId="2EDF6F1B" w14:textId="77777777" w:rsidR="0014591F" w:rsidRPr="0079061A" w:rsidRDefault="0014591F" w:rsidP="00294F21">
      <w:pPr>
        <w:spacing w:line="240" w:lineRule="auto"/>
        <w:rPr>
          <w:rFonts w:cs="Times New Roman"/>
          <w:szCs w:val="24"/>
        </w:rPr>
      </w:pPr>
    </w:p>
    <w:p w14:paraId="4CB62BFC" w14:textId="54EC7762" w:rsidR="0014591F" w:rsidRPr="0079061A" w:rsidRDefault="00502659" w:rsidP="00294F21">
      <w:pPr>
        <w:spacing w:line="240" w:lineRule="auto"/>
        <w:rPr>
          <w:rFonts w:cs="Times New Roman"/>
          <w:szCs w:val="24"/>
        </w:rPr>
      </w:pPr>
      <w:r w:rsidRPr="00E252BE">
        <w:rPr>
          <w:rFonts w:cs="Times New Roman"/>
          <w:b/>
          <w:szCs w:val="24"/>
        </w:rPr>
        <w:t>3</w:t>
      </w:r>
      <w:r w:rsidR="00084F44" w:rsidRPr="00E252BE">
        <w:rPr>
          <w:rFonts w:cs="Times New Roman"/>
          <w:b/>
          <w:szCs w:val="24"/>
        </w:rPr>
        <w:t>9</w:t>
      </w:r>
      <w:r w:rsidR="0014591F" w:rsidRPr="00E252BE">
        <w:rPr>
          <w:rFonts w:cs="Times New Roman"/>
          <w:b/>
          <w:szCs w:val="24"/>
        </w:rPr>
        <w:t>)</w:t>
      </w:r>
      <w:r w:rsidR="0014591F" w:rsidRPr="00E252BE">
        <w:rPr>
          <w:rFonts w:cs="Times New Roman"/>
          <w:szCs w:val="24"/>
        </w:rPr>
        <w:t xml:space="preserve"> paragrahvi 32</w:t>
      </w:r>
      <w:r w:rsidR="0014591F" w:rsidRPr="00E252BE">
        <w:rPr>
          <w:rFonts w:cs="Times New Roman"/>
          <w:szCs w:val="24"/>
          <w:vertAlign w:val="superscript"/>
        </w:rPr>
        <w:t>10</w:t>
      </w:r>
      <w:r w:rsidR="0014591F" w:rsidRPr="0079061A">
        <w:rPr>
          <w:rFonts w:cs="Times New Roman"/>
          <w:szCs w:val="24"/>
        </w:rPr>
        <w:t xml:space="preserve"> lõiget 2 täiendatakse neljanda lausega järgmises sõnastuses:</w:t>
      </w:r>
    </w:p>
    <w:p w14:paraId="03C23FD6" w14:textId="50354F9F" w:rsidR="0014591F" w:rsidRPr="0079061A" w:rsidRDefault="0014591F" w:rsidP="00294F21">
      <w:pPr>
        <w:spacing w:line="240" w:lineRule="auto"/>
        <w:rPr>
          <w:rFonts w:cs="Times New Roman"/>
          <w:szCs w:val="24"/>
        </w:rPr>
      </w:pPr>
      <w:r w:rsidRPr="0079061A">
        <w:rPr>
          <w:rFonts w:cs="Times New Roman"/>
          <w:szCs w:val="24"/>
        </w:rPr>
        <w:t>„Alla 50 kW nimivõimsusega tootmisseadmete korral ja taastuvenergiakogukondadele rakendatakse soodustingimustel registreerimistasusid.“;</w:t>
      </w:r>
    </w:p>
    <w:p w14:paraId="4E17ADB0" w14:textId="77777777" w:rsidR="0014591F" w:rsidRPr="0079061A" w:rsidRDefault="0014591F" w:rsidP="00294F21">
      <w:pPr>
        <w:spacing w:line="240" w:lineRule="auto"/>
        <w:rPr>
          <w:rFonts w:cs="Times New Roman"/>
          <w:szCs w:val="24"/>
        </w:rPr>
      </w:pPr>
    </w:p>
    <w:p w14:paraId="7D6F1492" w14:textId="1BC44063" w:rsidR="0014591F" w:rsidRPr="0079061A" w:rsidRDefault="00084F44" w:rsidP="00294F21">
      <w:pPr>
        <w:spacing w:line="240" w:lineRule="auto"/>
        <w:rPr>
          <w:rFonts w:cs="Times New Roman"/>
          <w:szCs w:val="24"/>
        </w:rPr>
      </w:pPr>
      <w:r w:rsidRPr="0079061A">
        <w:rPr>
          <w:rFonts w:cs="Times New Roman"/>
          <w:b/>
          <w:bCs/>
          <w:szCs w:val="24"/>
        </w:rPr>
        <w:t>40</w:t>
      </w:r>
      <w:r w:rsidR="0014591F" w:rsidRPr="0079061A">
        <w:rPr>
          <w:rFonts w:cs="Times New Roman"/>
          <w:b/>
          <w:bCs/>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lõi</w:t>
      </w:r>
      <w:r w:rsidR="00875FE3" w:rsidRPr="0079061A">
        <w:rPr>
          <w:rFonts w:cs="Times New Roman"/>
          <w:szCs w:val="24"/>
        </w:rPr>
        <w:t>kes</w:t>
      </w:r>
      <w:r w:rsidR="0014591F" w:rsidRPr="0079061A">
        <w:rPr>
          <w:rFonts w:cs="Times New Roman"/>
          <w:szCs w:val="24"/>
        </w:rPr>
        <w:t xml:space="preserve"> 3 asendatakse tekstiosa „§-s 32</w:t>
      </w:r>
      <w:r w:rsidR="0014591F" w:rsidRPr="0079061A">
        <w:rPr>
          <w:rFonts w:cs="Times New Roman"/>
          <w:szCs w:val="24"/>
          <w:vertAlign w:val="superscript"/>
        </w:rPr>
        <w:t>8</w:t>
      </w:r>
      <w:r w:rsidR="0014591F" w:rsidRPr="0079061A">
        <w:rPr>
          <w:rFonts w:cs="Times New Roman"/>
          <w:szCs w:val="24"/>
        </w:rPr>
        <w:t>“ tekstiosaga „§ 32</w:t>
      </w:r>
      <w:r w:rsidR="0014591F" w:rsidRPr="0079061A">
        <w:rPr>
          <w:rFonts w:cs="Times New Roman"/>
          <w:szCs w:val="24"/>
          <w:vertAlign w:val="superscript"/>
        </w:rPr>
        <w:t>7</w:t>
      </w:r>
      <w:r w:rsidR="0014591F" w:rsidRPr="0079061A">
        <w:rPr>
          <w:rFonts w:cs="Times New Roman"/>
          <w:szCs w:val="24"/>
        </w:rPr>
        <w:t xml:space="preserve"> lõi</w:t>
      </w:r>
      <w:r w:rsidR="00E4190A">
        <w:rPr>
          <w:rFonts w:cs="Times New Roman"/>
          <w:szCs w:val="24"/>
        </w:rPr>
        <w:t>get</w:t>
      </w:r>
      <w:r w:rsidR="0014591F" w:rsidRPr="0079061A">
        <w:rPr>
          <w:rFonts w:cs="Times New Roman"/>
          <w:szCs w:val="24"/>
        </w:rPr>
        <w:t>es 5</w:t>
      </w:r>
      <w:r w:rsidR="00E4190A">
        <w:rPr>
          <w:rFonts w:cs="Times New Roman"/>
          <w:szCs w:val="24"/>
        </w:rPr>
        <w:t xml:space="preserve"> ja 5</w:t>
      </w:r>
      <w:r w:rsidR="00E4190A">
        <w:rPr>
          <w:rFonts w:cs="Times New Roman"/>
          <w:szCs w:val="24"/>
          <w:vertAlign w:val="superscript"/>
        </w:rPr>
        <w:t>1</w:t>
      </w:r>
      <w:r w:rsidR="0014591F" w:rsidRPr="0079061A">
        <w:rPr>
          <w:rFonts w:cs="Times New Roman"/>
          <w:szCs w:val="24"/>
        </w:rPr>
        <w:t>“;</w:t>
      </w:r>
    </w:p>
    <w:p w14:paraId="29752ADD" w14:textId="77777777" w:rsidR="0014591F" w:rsidRPr="0079061A" w:rsidRDefault="0014591F" w:rsidP="00294F21">
      <w:pPr>
        <w:spacing w:line="240" w:lineRule="auto"/>
        <w:rPr>
          <w:rFonts w:cs="Times New Roman"/>
          <w:szCs w:val="24"/>
        </w:rPr>
      </w:pPr>
    </w:p>
    <w:p w14:paraId="0EFA23A6" w14:textId="1643AE31" w:rsidR="0014591F" w:rsidRPr="0079061A" w:rsidRDefault="00084F44" w:rsidP="00294F21">
      <w:pPr>
        <w:spacing w:line="240" w:lineRule="auto"/>
        <w:rPr>
          <w:rFonts w:cs="Times New Roman"/>
          <w:szCs w:val="24"/>
        </w:rPr>
      </w:pPr>
      <w:r w:rsidRPr="00453FB2">
        <w:rPr>
          <w:rFonts w:cs="Times New Roman"/>
          <w:b/>
          <w:szCs w:val="24"/>
        </w:rPr>
        <w:t>41</w:t>
      </w:r>
      <w:r w:rsidR="0014591F" w:rsidRPr="00453FB2">
        <w:rPr>
          <w:rFonts w:cs="Times New Roman"/>
          <w:b/>
          <w:szCs w:val="24"/>
        </w:rPr>
        <w:t>)</w:t>
      </w:r>
      <w:r w:rsidR="0014591F" w:rsidRPr="00453FB2">
        <w:rPr>
          <w:rFonts w:cs="Times New Roman"/>
          <w:szCs w:val="24"/>
        </w:rPr>
        <w:t xml:space="preserve"> paragrahvi 32</w:t>
      </w:r>
      <w:r w:rsidR="0014591F" w:rsidRPr="00453FB2">
        <w:rPr>
          <w:rFonts w:cs="Times New Roman"/>
          <w:szCs w:val="24"/>
          <w:vertAlign w:val="superscript"/>
        </w:rPr>
        <w:t>10</w:t>
      </w:r>
      <w:r w:rsidR="0014591F" w:rsidRPr="00453FB2">
        <w:rPr>
          <w:rFonts w:cs="Times New Roman"/>
          <w:szCs w:val="24"/>
        </w:rPr>
        <w:t xml:space="preserve"> täiendatakse lõikega 9</w:t>
      </w:r>
      <w:r w:rsidR="0014591F" w:rsidRPr="00453FB2">
        <w:rPr>
          <w:rFonts w:cs="Times New Roman"/>
          <w:szCs w:val="24"/>
          <w:vertAlign w:val="superscript"/>
        </w:rPr>
        <w:t>1</w:t>
      </w:r>
      <w:r w:rsidR="0014591F" w:rsidRPr="00453FB2">
        <w:rPr>
          <w:rFonts w:cs="Times New Roman"/>
          <w:szCs w:val="24"/>
        </w:rPr>
        <w:t xml:space="preserve"> järgmises sõnastuses:</w:t>
      </w:r>
    </w:p>
    <w:p w14:paraId="2D365619" w14:textId="50E90576" w:rsidR="0014591F" w:rsidRPr="0079061A" w:rsidRDefault="0014591F" w:rsidP="00294F21">
      <w:pPr>
        <w:spacing w:line="240" w:lineRule="auto"/>
        <w:rPr>
          <w:rFonts w:cs="Times New Roman"/>
          <w:szCs w:val="24"/>
        </w:rPr>
      </w:pPr>
      <w:r w:rsidRPr="0079061A">
        <w:rPr>
          <w:rFonts w:cs="Times New Roman"/>
          <w:szCs w:val="24"/>
        </w:rPr>
        <w:t>„(9</w:t>
      </w:r>
      <w:r w:rsidRPr="0079061A">
        <w:rPr>
          <w:rFonts w:cs="Times New Roman"/>
          <w:szCs w:val="24"/>
          <w:vertAlign w:val="superscript"/>
        </w:rPr>
        <w:t>1</w:t>
      </w:r>
      <w:r w:rsidRPr="0079061A">
        <w:rPr>
          <w:rFonts w:cs="Times New Roman"/>
          <w:szCs w:val="24"/>
        </w:rPr>
        <w:t>) Elektrienergia tarnija ning gaasi, sealhulgas vesiniku ja biometaani võrgust tarnija esitab tarbijale andmed päritolutunnistustega tõendatud osa kohta ja päritolutunnistustega tõendamata osa kohta, kasutades süsteemihaldaja avaldatud segajääki.“;</w:t>
      </w:r>
    </w:p>
    <w:p w14:paraId="296B6166" w14:textId="77777777" w:rsidR="0014591F" w:rsidRPr="0079061A" w:rsidRDefault="0014591F" w:rsidP="00294F21">
      <w:pPr>
        <w:spacing w:line="240" w:lineRule="auto"/>
        <w:rPr>
          <w:rFonts w:cs="Times New Roman"/>
          <w:szCs w:val="24"/>
        </w:rPr>
      </w:pPr>
    </w:p>
    <w:p w14:paraId="17844020" w14:textId="2D2DD7F6" w:rsidR="0014591F" w:rsidRPr="0079061A" w:rsidRDefault="00084F44" w:rsidP="00294F21">
      <w:pPr>
        <w:spacing w:line="240" w:lineRule="auto"/>
        <w:rPr>
          <w:rFonts w:cs="Times New Roman"/>
          <w:szCs w:val="24"/>
        </w:rPr>
      </w:pPr>
      <w:r w:rsidRPr="0079061A">
        <w:rPr>
          <w:rFonts w:cs="Times New Roman"/>
          <w:b/>
          <w:szCs w:val="24"/>
        </w:rPr>
        <w:t>42</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lõige 10 muudetakse ja sõnastatakse järgmiselt:</w:t>
      </w:r>
    </w:p>
    <w:p w14:paraId="479CDCB3" w14:textId="6955E806" w:rsidR="0014591F" w:rsidRPr="0079061A" w:rsidRDefault="0014591F" w:rsidP="00294F21">
      <w:pPr>
        <w:spacing w:line="240" w:lineRule="auto"/>
        <w:rPr>
          <w:rFonts w:cs="Times New Roman"/>
          <w:szCs w:val="24"/>
        </w:rPr>
      </w:pPr>
      <w:r w:rsidRPr="0079061A">
        <w:rPr>
          <w:rFonts w:cs="Times New Roman"/>
          <w:szCs w:val="24"/>
        </w:rPr>
        <w:t>„(10) Kui pärast 2022. aasta 15. juunit antakse tootmisseadmele riigipoolset investeeringutoetust või tehakse tootmisseadme suhtes otsus toetusperioodi alustamise kohta, väljastatakse selle tootmisseadme toodangu kohta päritolutunnistused süsteemihaldaja kontole, välja arvatud juhul</w:t>
      </w:r>
      <w:r w:rsidR="00875FE3" w:rsidRPr="0079061A">
        <w:rPr>
          <w:rFonts w:cs="Times New Roman"/>
          <w:szCs w:val="24"/>
        </w:rPr>
        <w:t>, kui</w:t>
      </w:r>
      <w:r w:rsidRPr="0079061A">
        <w:rPr>
          <w:rFonts w:cs="Times New Roman"/>
          <w:szCs w:val="24"/>
        </w:rPr>
        <w:t>:</w:t>
      </w:r>
    </w:p>
    <w:p w14:paraId="67CB8708" w14:textId="4D5BB9CF" w:rsidR="0014591F" w:rsidRPr="0079061A" w:rsidRDefault="00875FE3" w:rsidP="00294F21">
      <w:pPr>
        <w:spacing w:line="240" w:lineRule="auto"/>
        <w:rPr>
          <w:rFonts w:cs="Times New Roman"/>
          <w:szCs w:val="24"/>
        </w:rPr>
      </w:pPr>
      <w:r w:rsidRPr="0079061A">
        <w:rPr>
          <w:rFonts w:cs="Times New Roman"/>
          <w:szCs w:val="24"/>
        </w:rPr>
        <w:t xml:space="preserve">1) </w:t>
      </w:r>
      <w:r w:rsidR="0014591F" w:rsidRPr="0079061A">
        <w:rPr>
          <w:rFonts w:cs="Times New Roman"/>
          <w:szCs w:val="24"/>
        </w:rPr>
        <w:t xml:space="preserve">kõnealuse toetuse väljamaksmisel arvatakse päritolutunnistuste tulu toetusest </w:t>
      </w:r>
      <w:r w:rsidR="002F580F" w:rsidRPr="0079061A">
        <w:rPr>
          <w:rFonts w:cs="Times New Roman"/>
          <w:szCs w:val="24"/>
        </w:rPr>
        <w:t xml:space="preserve">Euroopa Liidu </w:t>
      </w:r>
      <w:r w:rsidR="0014591F" w:rsidRPr="0079061A">
        <w:rPr>
          <w:rFonts w:cs="Times New Roman"/>
          <w:szCs w:val="24"/>
        </w:rPr>
        <w:t>riigiabi andmise reegleid järgides maha;</w:t>
      </w:r>
    </w:p>
    <w:p w14:paraId="06082D1B" w14:textId="5F152CDE" w:rsidR="0014591F" w:rsidRPr="0079061A" w:rsidRDefault="00875FE3" w:rsidP="00294F21">
      <w:pPr>
        <w:spacing w:line="240" w:lineRule="auto"/>
        <w:rPr>
          <w:rFonts w:cs="Times New Roman"/>
          <w:szCs w:val="24"/>
        </w:rPr>
      </w:pPr>
      <w:r w:rsidRPr="0079061A">
        <w:rPr>
          <w:rFonts w:cs="Times New Roman"/>
          <w:szCs w:val="24"/>
        </w:rPr>
        <w:t xml:space="preserve">2) </w:t>
      </w:r>
      <w:r w:rsidR="0014591F" w:rsidRPr="0079061A">
        <w:rPr>
          <w:rFonts w:cs="Times New Roman"/>
          <w:szCs w:val="24"/>
        </w:rPr>
        <w:t>saadud toetus ja päritolutunnistuste tulu tasaarveldatakse;</w:t>
      </w:r>
    </w:p>
    <w:p w14:paraId="02B70734" w14:textId="49DB71FE" w:rsidR="0014591F" w:rsidRPr="0079061A" w:rsidRDefault="00875FE3" w:rsidP="00294F21">
      <w:pPr>
        <w:spacing w:line="240" w:lineRule="auto"/>
        <w:rPr>
          <w:rFonts w:cs="Times New Roman"/>
          <w:szCs w:val="24"/>
        </w:rPr>
      </w:pPr>
      <w:r w:rsidRPr="0079061A">
        <w:rPr>
          <w:rFonts w:cs="Times New Roman"/>
          <w:szCs w:val="24"/>
        </w:rPr>
        <w:t xml:space="preserve">3) </w:t>
      </w:r>
      <w:r w:rsidR="0014591F" w:rsidRPr="0079061A">
        <w:rPr>
          <w:rFonts w:cs="Times New Roman"/>
          <w:szCs w:val="24"/>
        </w:rPr>
        <w:t>toetuse saaja on selgitatud välja vähempakkumise korras või</w:t>
      </w:r>
    </w:p>
    <w:p w14:paraId="429C17AE" w14:textId="705A1DB8" w:rsidR="0014591F" w:rsidRPr="0079061A" w:rsidRDefault="00875FE3" w:rsidP="00294F21">
      <w:pPr>
        <w:spacing w:line="240" w:lineRule="auto"/>
        <w:rPr>
          <w:rFonts w:cs="Times New Roman"/>
          <w:szCs w:val="24"/>
        </w:rPr>
      </w:pPr>
      <w:r w:rsidRPr="0079061A">
        <w:rPr>
          <w:rFonts w:cs="Times New Roman"/>
          <w:szCs w:val="24"/>
        </w:rPr>
        <w:t xml:space="preserve">4) </w:t>
      </w:r>
      <w:r w:rsidR="0014591F" w:rsidRPr="0079061A">
        <w:rPr>
          <w:rFonts w:cs="Times New Roman"/>
          <w:szCs w:val="24"/>
        </w:rPr>
        <w:t>tootja tõendab süsteemihaldurile, et müüb energiat kas konkurentsitingimustes või taastuvelektri müügilepinguga, ning süsteemihaldaja väljastab ja kannab üle energiakogusele vastavad päritolutunnistused lepingus märgitud tarnijale või kustutab lepingus märgitud kogused tarbija kasuks.“</w:t>
      </w:r>
      <w:r w:rsidR="002F580F" w:rsidRPr="0079061A">
        <w:rPr>
          <w:rFonts w:cs="Times New Roman"/>
          <w:szCs w:val="24"/>
        </w:rPr>
        <w:t>;</w:t>
      </w:r>
    </w:p>
    <w:p w14:paraId="7945341E" w14:textId="77777777" w:rsidR="0014591F" w:rsidRPr="0079061A" w:rsidRDefault="0014591F" w:rsidP="00294F21">
      <w:pPr>
        <w:spacing w:line="240" w:lineRule="auto"/>
        <w:rPr>
          <w:rFonts w:cs="Times New Roman"/>
          <w:szCs w:val="24"/>
        </w:rPr>
      </w:pPr>
    </w:p>
    <w:p w14:paraId="2467298A" w14:textId="6F53AFFF" w:rsidR="0014591F" w:rsidRPr="0079061A" w:rsidRDefault="00084F44" w:rsidP="00294F21">
      <w:pPr>
        <w:spacing w:line="240" w:lineRule="auto"/>
        <w:rPr>
          <w:rFonts w:cs="Times New Roman"/>
          <w:szCs w:val="24"/>
        </w:rPr>
      </w:pPr>
      <w:r w:rsidRPr="0079061A">
        <w:rPr>
          <w:rFonts w:cs="Times New Roman"/>
          <w:b/>
          <w:szCs w:val="24"/>
        </w:rPr>
        <w:t>43</w:t>
      </w:r>
      <w:r w:rsidR="0014591F" w:rsidRPr="0079061A">
        <w:rPr>
          <w:rFonts w:cs="Times New Roman"/>
          <w:b/>
          <w:szCs w:val="24"/>
        </w:rPr>
        <w:t>)</w:t>
      </w:r>
      <w:r w:rsidR="0014591F" w:rsidRPr="0079061A">
        <w:rPr>
          <w:rFonts w:cs="Times New Roman"/>
          <w:szCs w:val="24"/>
        </w:rPr>
        <w:t xml:space="preserve"> paragrahvi 32</w:t>
      </w:r>
      <w:r w:rsidR="0014591F" w:rsidRPr="0079061A">
        <w:rPr>
          <w:rFonts w:cs="Times New Roman"/>
          <w:szCs w:val="24"/>
          <w:vertAlign w:val="superscript"/>
        </w:rPr>
        <w:t>10</w:t>
      </w:r>
      <w:r w:rsidR="0014591F" w:rsidRPr="0079061A">
        <w:rPr>
          <w:rFonts w:cs="Times New Roman"/>
          <w:szCs w:val="24"/>
        </w:rPr>
        <w:t xml:space="preserve"> täiendatakse lõi</w:t>
      </w:r>
      <w:r w:rsidR="002169A6" w:rsidRPr="0079061A">
        <w:rPr>
          <w:rFonts w:cs="Times New Roman"/>
          <w:szCs w:val="24"/>
        </w:rPr>
        <w:t>getega</w:t>
      </w:r>
      <w:r w:rsidR="0014591F" w:rsidRPr="0079061A">
        <w:rPr>
          <w:rFonts w:cs="Times New Roman"/>
          <w:szCs w:val="24"/>
        </w:rPr>
        <w:t xml:space="preserve"> 13</w:t>
      </w:r>
      <w:r w:rsidR="002169A6" w:rsidRPr="0079061A">
        <w:rPr>
          <w:rFonts w:cs="Times New Roman"/>
          <w:szCs w:val="24"/>
        </w:rPr>
        <w:t>–16</w:t>
      </w:r>
      <w:r w:rsidR="0014591F" w:rsidRPr="0079061A">
        <w:rPr>
          <w:rFonts w:cs="Times New Roman"/>
          <w:szCs w:val="24"/>
        </w:rPr>
        <w:t xml:space="preserve"> järgmises sõnastuses:</w:t>
      </w:r>
    </w:p>
    <w:p w14:paraId="24B1524D" w14:textId="11CED22B" w:rsidR="0014591F" w:rsidRPr="0079061A" w:rsidRDefault="0014591F" w:rsidP="7C41D2B1">
      <w:pPr>
        <w:spacing w:line="240" w:lineRule="auto"/>
        <w:rPr>
          <w:rFonts w:cs="Times New Roman"/>
        </w:rPr>
      </w:pPr>
      <w:commentRangeStart w:id="105"/>
      <w:r w:rsidRPr="7C41D2B1">
        <w:rPr>
          <w:rFonts w:cs="Times New Roman"/>
        </w:rPr>
        <w:t>„(13)</w:t>
      </w:r>
      <w:commentRangeEnd w:id="105"/>
      <w:r>
        <w:commentReference w:id="105"/>
      </w:r>
      <w:r w:rsidRPr="7C41D2B1">
        <w:rPr>
          <w:rFonts w:cs="Times New Roman"/>
        </w:rPr>
        <w:t xml:space="preserve"> </w:t>
      </w:r>
      <w:bookmarkStart w:id="106" w:name="_Hlk188441786"/>
      <w:r w:rsidRPr="7C41D2B1">
        <w:rPr>
          <w:rFonts w:cs="Times New Roman"/>
        </w:rPr>
        <w:t>Süsteemihaldaja loob elektroonilise ühenduse Euroopa Parlamendi ja nõukogu direktiivi (EL) 2018/2001</w:t>
      </w:r>
      <w:r w:rsidR="009D26F8" w:rsidRPr="7C41D2B1">
        <w:rPr>
          <w:rFonts w:cs="Times New Roman"/>
        </w:rPr>
        <w:t xml:space="preserve"> </w:t>
      </w:r>
      <w:r w:rsidR="00C117FD" w:rsidRPr="7C41D2B1">
        <w:rPr>
          <w:rFonts w:cs="Times New Roman"/>
        </w:rPr>
        <w:t xml:space="preserve">artiklis 31a </w:t>
      </w:r>
      <w:r w:rsidRPr="7C41D2B1">
        <w:rPr>
          <w:rFonts w:cs="Times New Roman"/>
        </w:rPr>
        <w:t>nimetatud liidu andmebaasiga</w:t>
      </w:r>
      <w:bookmarkEnd w:id="106"/>
      <w:r w:rsidRPr="7C41D2B1">
        <w:rPr>
          <w:rFonts w:cs="Times New Roman"/>
        </w:rPr>
        <w:t>, et tagada andmevahetus taastuvatest energiaallikatest toodetud gaasi eest riigisiseselt väljastatud ja tarbimise tõendamiseks kustutatud päritolutunnistustest.</w:t>
      </w:r>
    </w:p>
    <w:p w14:paraId="41AF0C2B" w14:textId="77777777" w:rsidR="0014591F" w:rsidRPr="0079061A" w:rsidRDefault="0014591F" w:rsidP="00294F21">
      <w:pPr>
        <w:spacing w:line="240" w:lineRule="auto"/>
        <w:rPr>
          <w:rFonts w:cs="Times New Roman"/>
          <w:szCs w:val="24"/>
        </w:rPr>
      </w:pPr>
    </w:p>
    <w:p w14:paraId="11E25C48" w14:textId="4E1707C3" w:rsidR="0014591F" w:rsidRPr="0079061A" w:rsidRDefault="0014591F" w:rsidP="00294F21">
      <w:pPr>
        <w:spacing w:line="240" w:lineRule="auto"/>
        <w:rPr>
          <w:rFonts w:cs="Times New Roman"/>
          <w:szCs w:val="24"/>
        </w:rPr>
      </w:pPr>
      <w:r w:rsidRPr="0079061A">
        <w:rPr>
          <w:rFonts w:cs="Times New Roman"/>
          <w:szCs w:val="24"/>
        </w:rPr>
        <w:t xml:space="preserve">(14) Biometaani tarbimist võetakse vedelkütuse seaduse </w:t>
      </w:r>
      <w:bookmarkStart w:id="107" w:name="_Hlk183435201"/>
      <w:r w:rsidRPr="0079061A">
        <w:rPr>
          <w:rFonts w:cs="Times New Roman"/>
          <w:szCs w:val="24"/>
        </w:rPr>
        <w:t>§-s 2</w:t>
      </w:r>
      <w:r w:rsidRPr="0079061A">
        <w:rPr>
          <w:rFonts w:cs="Times New Roman"/>
          <w:szCs w:val="24"/>
          <w:vertAlign w:val="superscript"/>
        </w:rPr>
        <w:t>1</w:t>
      </w:r>
      <w:r w:rsidRPr="0079061A">
        <w:rPr>
          <w:rFonts w:cs="Times New Roman"/>
          <w:szCs w:val="24"/>
        </w:rPr>
        <w:t xml:space="preserve"> </w:t>
      </w:r>
      <w:bookmarkEnd w:id="107"/>
      <w:r w:rsidRPr="0079061A">
        <w:rPr>
          <w:rFonts w:cs="Times New Roman"/>
          <w:szCs w:val="24"/>
        </w:rPr>
        <w:t>nimetatud kohustuste täitmisel arvesse, kui on täidetud järgmised nõuded:</w:t>
      </w:r>
    </w:p>
    <w:p w14:paraId="33FAF59F" w14:textId="77777777" w:rsidR="0014591F" w:rsidRPr="0079061A" w:rsidRDefault="0014591F" w:rsidP="00294F21">
      <w:pPr>
        <w:spacing w:line="240" w:lineRule="auto"/>
        <w:rPr>
          <w:rFonts w:cs="Times New Roman"/>
          <w:szCs w:val="24"/>
        </w:rPr>
      </w:pPr>
      <w:r w:rsidRPr="0079061A">
        <w:rPr>
          <w:rFonts w:cs="Times New Roman"/>
          <w:szCs w:val="24"/>
        </w:rPr>
        <w:t>1) Eestis toodetud biometaan on sisestatud gaasivõrku või tarnitud füüsiliselt Eesti transpordisektorisse;</w:t>
      </w:r>
    </w:p>
    <w:p w14:paraId="3DADA8D5" w14:textId="49DE78DD" w:rsidR="0014591F" w:rsidRPr="0079061A" w:rsidRDefault="0014591F" w:rsidP="00294F21">
      <w:pPr>
        <w:spacing w:line="240" w:lineRule="auto"/>
        <w:rPr>
          <w:rFonts w:cs="Times New Roman"/>
          <w:szCs w:val="24"/>
        </w:rPr>
      </w:pPr>
      <w:r w:rsidRPr="0079061A">
        <w:rPr>
          <w:rFonts w:cs="Times New Roman"/>
          <w:szCs w:val="24"/>
        </w:rPr>
        <w:t>2) käesoleva seaduse § 32</w:t>
      </w:r>
      <w:r w:rsidRPr="0079061A">
        <w:rPr>
          <w:rFonts w:cs="Times New Roman"/>
          <w:szCs w:val="24"/>
          <w:vertAlign w:val="superscript"/>
        </w:rPr>
        <w:t>7</w:t>
      </w:r>
      <w:r w:rsidRPr="0079061A">
        <w:rPr>
          <w:rFonts w:cs="Times New Roman"/>
          <w:szCs w:val="24"/>
        </w:rPr>
        <w:t xml:space="preserve"> lõikes 5 sätestatud asjaolude tõendamiseks kasutatud päritolutunnistusel on esitatud vähemalt </w:t>
      </w:r>
      <w:r w:rsidR="00BC7FC2" w:rsidRPr="0079061A">
        <w:rPr>
          <w:rFonts w:cs="Times New Roman"/>
          <w:szCs w:val="24"/>
        </w:rPr>
        <w:t xml:space="preserve">käesoleva seaduse </w:t>
      </w:r>
      <w:r w:rsidRPr="0079061A">
        <w:rPr>
          <w:rFonts w:cs="Times New Roman"/>
          <w:szCs w:val="24"/>
        </w:rPr>
        <w:t>§ 32</w:t>
      </w:r>
      <w:r w:rsidRPr="0079061A">
        <w:rPr>
          <w:rFonts w:cs="Times New Roman"/>
          <w:szCs w:val="24"/>
          <w:vertAlign w:val="superscript"/>
        </w:rPr>
        <w:t>9</w:t>
      </w:r>
      <w:r w:rsidRPr="0079061A">
        <w:rPr>
          <w:rFonts w:cs="Times New Roman"/>
          <w:szCs w:val="24"/>
        </w:rPr>
        <w:t xml:space="preserve"> lõigetes 1 ja 2 sätestatud andmed;</w:t>
      </w:r>
    </w:p>
    <w:p w14:paraId="4A32C593" w14:textId="46618846" w:rsidR="0014591F" w:rsidRPr="0079061A" w:rsidRDefault="0014591F" w:rsidP="00294F21">
      <w:pPr>
        <w:spacing w:line="240" w:lineRule="auto"/>
        <w:rPr>
          <w:rFonts w:cs="Times New Roman"/>
          <w:szCs w:val="24"/>
        </w:rPr>
      </w:pPr>
      <w:r w:rsidRPr="0079061A">
        <w:rPr>
          <w:rFonts w:cs="Times New Roman"/>
          <w:szCs w:val="24"/>
        </w:rPr>
        <w:t>3) Euroopa Liidu teisest liikmesriigist pärit biometaani</w:t>
      </w:r>
      <w:r w:rsidR="00023DE1" w:rsidRPr="0079061A">
        <w:rPr>
          <w:rFonts w:cs="Times New Roman"/>
          <w:szCs w:val="24"/>
        </w:rPr>
        <w:t xml:space="preserve"> puhul on täidetud</w:t>
      </w:r>
      <w:r w:rsidRPr="0079061A">
        <w:rPr>
          <w:rFonts w:cs="Times New Roman"/>
          <w:szCs w:val="24"/>
        </w:rPr>
        <w:t xml:space="preserve"> vedelkütuse seaduse</w:t>
      </w:r>
      <w:r w:rsidR="00023DE1" w:rsidRPr="0079061A">
        <w:rPr>
          <w:rFonts w:cs="Times New Roman"/>
          <w:szCs w:val="24"/>
        </w:rPr>
        <w:t xml:space="preserve"> </w:t>
      </w:r>
      <w:r w:rsidRPr="0079061A">
        <w:rPr>
          <w:rFonts w:cs="Times New Roman"/>
          <w:szCs w:val="24"/>
        </w:rPr>
        <w:t>§</w:t>
      </w:r>
      <w:r w:rsidR="00BF67D4" w:rsidRPr="0079061A">
        <w:rPr>
          <w:rFonts w:cs="Times New Roman"/>
          <w:szCs w:val="24"/>
        </w:rPr>
        <w:t> </w:t>
      </w:r>
      <w:r w:rsidRPr="0079061A">
        <w:rPr>
          <w:rFonts w:cs="Times New Roman"/>
          <w:szCs w:val="24"/>
        </w:rPr>
        <w:t>2</w:t>
      </w:r>
      <w:r w:rsidRPr="0079061A">
        <w:rPr>
          <w:rFonts w:cs="Times New Roman"/>
          <w:szCs w:val="24"/>
          <w:vertAlign w:val="superscript"/>
        </w:rPr>
        <w:t>1</w:t>
      </w:r>
      <w:r w:rsidRPr="0079061A">
        <w:rPr>
          <w:rFonts w:cs="Times New Roman"/>
          <w:szCs w:val="24"/>
        </w:rPr>
        <w:t xml:space="preserve"> lõikes 4</w:t>
      </w:r>
      <w:r w:rsidRPr="0079061A">
        <w:rPr>
          <w:rFonts w:cs="Times New Roman"/>
          <w:szCs w:val="24"/>
          <w:vertAlign w:val="superscript"/>
        </w:rPr>
        <w:t>3</w:t>
      </w:r>
      <w:r w:rsidRPr="0079061A">
        <w:rPr>
          <w:rFonts w:cs="Times New Roman"/>
          <w:szCs w:val="24"/>
        </w:rPr>
        <w:t xml:space="preserve"> sätestatud nõuded.</w:t>
      </w:r>
    </w:p>
    <w:p w14:paraId="18D27C36" w14:textId="77777777" w:rsidR="0014591F" w:rsidRPr="0079061A" w:rsidRDefault="0014591F" w:rsidP="00294F21">
      <w:pPr>
        <w:spacing w:line="240" w:lineRule="auto"/>
        <w:rPr>
          <w:rFonts w:cs="Times New Roman"/>
          <w:szCs w:val="24"/>
        </w:rPr>
      </w:pPr>
    </w:p>
    <w:p w14:paraId="6E3F0902" w14:textId="246C37C4" w:rsidR="0014591F" w:rsidRPr="0079061A" w:rsidRDefault="0014591F" w:rsidP="00294F21">
      <w:pPr>
        <w:spacing w:line="240" w:lineRule="auto"/>
        <w:rPr>
          <w:rFonts w:cs="Times New Roman"/>
          <w:szCs w:val="24"/>
        </w:rPr>
      </w:pPr>
      <w:r w:rsidRPr="0079061A">
        <w:rPr>
          <w:rFonts w:cs="Times New Roman"/>
          <w:szCs w:val="24"/>
        </w:rPr>
        <w:t>(15)</w:t>
      </w:r>
      <w:r w:rsidR="00B0427E" w:rsidRPr="0079061A">
        <w:rPr>
          <w:rFonts w:cs="Times New Roman"/>
          <w:szCs w:val="24"/>
        </w:rPr>
        <w:t xml:space="preserve"> Alkoholi-, tubaka-, kütuse- ja elektriaktsiisi seaduse § 27 l</w:t>
      </w:r>
      <w:r w:rsidR="00BF67D4" w:rsidRPr="0079061A">
        <w:rPr>
          <w:rFonts w:cs="Times New Roman"/>
          <w:szCs w:val="24"/>
        </w:rPr>
        <w:t>õike</w:t>
      </w:r>
      <w:r w:rsidR="00B0427E" w:rsidRPr="0079061A">
        <w:rPr>
          <w:rFonts w:cs="Times New Roman"/>
          <w:szCs w:val="24"/>
        </w:rPr>
        <w:t xml:space="preserve"> 1 punktis 28</w:t>
      </w:r>
      <w:r w:rsidR="00B0427E" w:rsidRPr="0079061A">
        <w:rPr>
          <w:rFonts w:cs="Times New Roman"/>
          <w:szCs w:val="24"/>
          <w:vertAlign w:val="superscript"/>
        </w:rPr>
        <w:t>8</w:t>
      </w:r>
      <w:r w:rsidR="00B0427E" w:rsidRPr="0079061A">
        <w:rPr>
          <w:rFonts w:cs="Times New Roman"/>
          <w:szCs w:val="24"/>
        </w:rPr>
        <w:t xml:space="preserve"> sätestatud aktsiisivabastuse saamiseks on vaja täita järgmised nõuded</w:t>
      </w:r>
      <w:r w:rsidRPr="0079061A">
        <w:rPr>
          <w:rFonts w:cs="Times New Roman"/>
          <w:szCs w:val="24"/>
        </w:rPr>
        <w:t>:</w:t>
      </w:r>
    </w:p>
    <w:p w14:paraId="034991C8" w14:textId="22FCFC2C" w:rsidR="0014591F" w:rsidRPr="0079061A" w:rsidRDefault="0014591F" w:rsidP="00294F21">
      <w:pPr>
        <w:spacing w:line="240" w:lineRule="auto"/>
        <w:rPr>
          <w:rFonts w:cs="Times New Roman"/>
          <w:szCs w:val="24"/>
        </w:rPr>
      </w:pPr>
      <w:r w:rsidRPr="0079061A">
        <w:rPr>
          <w:rFonts w:cs="Times New Roman"/>
          <w:szCs w:val="24"/>
        </w:rPr>
        <w:lastRenderedPageBreak/>
        <w:t>1) käesoleva seaduse § 32</w:t>
      </w:r>
      <w:r w:rsidRPr="0079061A">
        <w:rPr>
          <w:rFonts w:cs="Times New Roman"/>
          <w:szCs w:val="24"/>
          <w:vertAlign w:val="superscript"/>
        </w:rPr>
        <w:t>7</w:t>
      </w:r>
      <w:r w:rsidRPr="0079061A">
        <w:rPr>
          <w:rFonts w:cs="Times New Roman"/>
          <w:szCs w:val="24"/>
        </w:rPr>
        <w:t xml:space="preserve"> lõikes 5 sätestatud asjaolude tõendamiseks kasutatud päritolutunnistusel on esitatud vähemalt</w:t>
      </w:r>
      <w:r w:rsidR="00FC7D21" w:rsidRPr="0079061A">
        <w:rPr>
          <w:rFonts w:cs="Times New Roman"/>
          <w:szCs w:val="24"/>
        </w:rPr>
        <w:t xml:space="preserve"> käesoleva seaduse</w:t>
      </w:r>
      <w:r w:rsidRPr="0079061A">
        <w:rPr>
          <w:rFonts w:cs="Times New Roman"/>
          <w:szCs w:val="24"/>
        </w:rPr>
        <w:t xml:space="preserve"> § 32</w:t>
      </w:r>
      <w:r w:rsidRPr="0079061A">
        <w:rPr>
          <w:rFonts w:cs="Times New Roman"/>
          <w:szCs w:val="24"/>
          <w:vertAlign w:val="superscript"/>
        </w:rPr>
        <w:t>9</w:t>
      </w:r>
      <w:r w:rsidRPr="0079061A">
        <w:rPr>
          <w:rFonts w:cs="Times New Roman"/>
          <w:szCs w:val="24"/>
        </w:rPr>
        <w:t xml:space="preserve"> lõigetes 1 ja 2 sätestatud andmed;</w:t>
      </w:r>
    </w:p>
    <w:p w14:paraId="386A6978" w14:textId="0EA390AF" w:rsidR="0014591F" w:rsidRPr="0079061A" w:rsidRDefault="0014591F" w:rsidP="00294F21">
      <w:pPr>
        <w:spacing w:line="240" w:lineRule="auto"/>
        <w:rPr>
          <w:rFonts w:cs="Times New Roman"/>
          <w:szCs w:val="24"/>
        </w:rPr>
      </w:pPr>
      <w:r w:rsidRPr="0079061A">
        <w:rPr>
          <w:rFonts w:cs="Times New Roman"/>
          <w:szCs w:val="24"/>
        </w:rPr>
        <w:t>2) Euroopa Liidu teisest liikmesriigist pärit biometaan on lähteriigis sisestatud gaasivõrku või on tarnitud füüsiliselt Eestisse.</w:t>
      </w:r>
    </w:p>
    <w:p w14:paraId="655CE2D5" w14:textId="77777777" w:rsidR="0014591F" w:rsidRPr="0079061A" w:rsidRDefault="0014591F" w:rsidP="00294F21">
      <w:pPr>
        <w:spacing w:line="240" w:lineRule="auto"/>
        <w:rPr>
          <w:rFonts w:cs="Times New Roman"/>
          <w:szCs w:val="24"/>
        </w:rPr>
      </w:pPr>
    </w:p>
    <w:p w14:paraId="67584DC3" w14:textId="05273A15" w:rsidR="0014591F" w:rsidRPr="0079061A" w:rsidRDefault="0014591F" w:rsidP="00294F21">
      <w:pPr>
        <w:spacing w:line="240" w:lineRule="auto"/>
        <w:rPr>
          <w:rFonts w:cs="Times New Roman"/>
          <w:szCs w:val="24"/>
        </w:rPr>
      </w:pPr>
      <w:r w:rsidRPr="0079061A">
        <w:rPr>
          <w:rFonts w:cs="Times New Roman"/>
          <w:szCs w:val="24"/>
        </w:rPr>
        <w:t>(16) Biometaani tarbimist võetakse Euroopa Liidu kasvuhoonegaaside lubatud heitkoguse ühikutega kauplemise süsteemis arvesse, kui on täidetud järgmised nõuded:</w:t>
      </w:r>
    </w:p>
    <w:p w14:paraId="41AC2455" w14:textId="787EE33E" w:rsidR="0014591F" w:rsidRPr="0079061A" w:rsidRDefault="0014591F" w:rsidP="00294F21">
      <w:pPr>
        <w:spacing w:line="240" w:lineRule="auto"/>
        <w:rPr>
          <w:rFonts w:cs="Times New Roman"/>
          <w:szCs w:val="24"/>
        </w:rPr>
      </w:pPr>
      <w:r w:rsidRPr="0079061A">
        <w:rPr>
          <w:rFonts w:cs="Times New Roman"/>
          <w:szCs w:val="24"/>
        </w:rPr>
        <w:t>1) käesoleva seaduse § 32</w:t>
      </w:r>
      <w:r w:rsidRPr="0079061A">
        <w:rPr>
          <w:rFonts w:cs="Times New Roman"/>
          <w:szCs w:val="24"/>
          <w:vertAlign w:val="superscript"/>
        </w:rPr>
        <w:t>7</w:t>
      </w:r>
      <w:r w:rsidRPr="0079061A">
        <w:rPr>
          <w:rFonts w:cs="Times New Roman"/>
          <w:szCs w:val="24"/>
        </w:rPr>
        <w:t xml:space="preserve"> lõikes 5 sätestatud asjaolude tõendamiseks kasutatud päritolutunnistusel on esitatud vähemalt </w:t>
      </w:r>
      <w:r w:rsidR="00FC7D21" w:rsidRPr="0079061A">
        <w:rPr>
          <w:rFonts w:cs="Times New Roman"/>
          <w:szCs w:val="24"/>
        </w:rPr>
        <w:t xml:space="preserve">käesoleva seaduse </w:t>
      </w:r>
      <w:r w:rsidRPr="0079061A">
        <w:rPr>
          <w:rFonts w:cs="Times New Roman"/>
          <w:szCs w:val="24"/>
        </w:rPr>
        <w:t>§ 32</w:t>
      </w:r>
      <w:r w:rsidRPr="0079061A">
        <w:rPr>
          <w:rFonts w:cs="Times New Roman"/>
          <w:szCs w:val="24"/>
          <w:vertAlign w:val="superscript"/>
        </w:rPr>
        <w:t>9</w:t>
      </w:r>
      <w:r w:rsidRPr="0079061A">
        <w:rPr>
          <w:rFonts w:cs="Times New Roman"/>
          <w:szCs w:val="24"/>
        </w:rPr>
        <w:t xml:space="preserve"> lõigetes 1 ja 2 sätestatud andmed;</w:t>
      </w:r>
    </w:p>
    <w:p w14:paraId="03FA9957" w14:textId="77777777" w:rsidR="0014591F" w:rsidRPr="0079061A" w:rsidRDefault="0014591F" w:rsidP="00294F21">
      <w:pPr>
        <w:spacing w:line="240" w:lineRule="auto"/>
        <w:rPr>
          <w:rFonts w:cs="Times New Roman"/>
          <w:szCs w:val="24"/>
        </w:rPr>
      </w:pPr>
      <w:r w:rsidRPr="0079061A">
        <w:rPr>
          <w:rFonts w:cs="Times New Roman"/>
          <w:szCs w:val="24"/>
        </w:rPr>
        <w:t>2) Euroopa Liidu teisest liikmesriigist pärit biometaan on lähteriigis sisestatud gaasivõrku või on tarnitud füüsiliselt Eestisse;</w:t>
      </w:r>
    </w:p>
    <w:p w14:paraId="3FD94485" w14:textId="218BAF98" w:rsidR="0014591F" w:rsidRPr="0079061A" w:rsidRDefault="0014591F" w:rsidP="00294F21">
      <w:pPr>
        <w:spacing w:line="240" w:lineRule="auto"/>
        <w:rPr>
          <w:rFonts w:cs="Times New Roman"/>
          <w:szCs w:val="24"/>
        </w:rPr>
      </w:pPr>
      <w:r w:rsidRPr="0079061A">
        <w:rPr>
          <w:rFonts w:cs="Times New Roman"/>
          <w:szCs w:val="24"/>
        </w:rPr>
        <w:t>3) lähteriigi energiabilansist on Eestisse edastatud biometaani kogus välja arvatud.“</w:t>
      </w:r>
      <w:r w:rsidR="00FC7D21" w:rsidRPr="0079061A">
        <w:rPr>
          <w:rFonts w:cs="Times New Roman"/>
          <w:szCs w:val="24"/>
        </w:rPr>
        <w:t>;</w:t>
      </w:r>
    </w:p>
    <w:p w14:paraId="0D2678B6" w14:textId="77777777" w:rsidR="0014591F" w:rsidRPr="0079061A" w:rsidRDefault="0014591F" w:rsidP="00294F21">
      <w:pPr>
        <w:spacing w:line="240" w:lineRule="auto"/>
        <w:rPr>
          <w:rFonts w:cs="Times New Roman"/>
          <w:szCs w:val="24"/>
        </w:rPr>
      </w:pPr>
    </w:p>
    <w:p w14:paraId="17F1A228" w14:textId="7F8AAD1C" w:rsidR="0014591F" w:rsidRPr="0079061A" w:rsidRDefault="00502659" w:rsidP="00294F21">
      <w:pPr>
        <w:spacing w:line="240" w:lineRule="auto"/>
        <w:rPr>
          <w:rFonts w:cs="Times New Roman"/>
          <w:color w:val="000000" w:themeColor="text1"/>
          <w:szCs w:val="24"/>
        </w:rPr>
      </w:pPr>
      <w:r w:rsidRPr="0079061A">
        <w:rPr>
          <w:rFonts w:cs="Times New Roman"/>
          <w:b/>
          <w:bCs/>
          <w:szCs w:val="24"/>
        </w:rPr>
        <w:t>4</w:t>
      </w:r>
      <w:r w:rsidR="00084F44" w:rsidRPr="0079061A">
        <w:rPr>
          <w:rFonts w:cs="Times New Roman"/>
          <w:b/>
          <w:bCs/>
          <w:szCs w:val="24"/>
        </w:rPr>
        <w:t>4</w:t>
      </w:r>
      <w:r w:rsidR="0014591F" w:rsidRPr="0079061A">
        <w:rPr>
          <w:rFonts w:cs="Times New Roman"/>
          <w:b/>
          <w:bCs/>
          <w:szCs w:val="24"/>
        </w:rPr>
        <w:t>)</w:t>
      </w:r>
      <w:r w:rsidR="0014591F" w:rsidRPr="0079061A">
        <w:rPr>
          <w:rFonts w:cs="Times New Roman"/>
          <w:szCs w:val="24"/>
        </w:rPr>
        <w:t xml:space="preserve"> </w:t>
      </w:r>
      <w:r w:rsidR="0014591F" w:rsidRPr="0079061A">
        <w:rPr>
          <w:rFonts w:cs="Times New Roman"/>
          <w:color w:val="000000" w:themeColor="text1"/>
          <w:szCs w:val="24"/>
        </w:rPr>
        <w:t>paragrahvi 32</w:t>
      </w:r>
      <w:r w:rsidR="0014591F" w:rsidRPr="0079061A">
        <w:rPr>
          <w:rFonts w:cs="Times New Roman"/>
          <w:color w:val="000000" w:themeColor="text1"/>
          <w:szCs w:val="24"/>
          <w:vertAlign w:val="superscript"/>
        </w:rPr>
        <w:t>11</w:t>
      </w:r>
      <w:r w:rsidR="0014591F" w:rsidRPr="0079061A">
        <w:rPr>
          <w:rFonts w:cs="Times New Roman"/>
          <w:color w:val="000000" w:themeColor="text1"/>
          <w:szCs w:val="24"/>
        </w:rPr>
        <w:t xml:space="preserve"> lõi</w:t>
      </w:r>
      <w:r w:rsidR="004D0693">
        <w:rPr>
          <w:rFonts w:cs="Times New Roman"/>
          <w:color w:val="000000" w:themeColor="text1"/>
          <w:szCs w:val="24"/>
        </w:rPr>
        <w:t>kes</w:t>
      </w:r>
      <w:r w:rsidR="0014591F" w:rsidRPr="0079061A">
        <w:rPr>
          <w:rFonts w:cs="Times New Roman"/>
          <w:color w:val="000000" w:themeColor="text1"/>
          <w:szCs w:val="24"/>
        </w:rPr>
        <w:t xml:space="preserve"> 2 </w:t>
      </w:r>
      <w:r w:rsidR="004D0693">
        <w:rPr>
          <w:rFonts w:cs="Times New Roman"/>
          <w:color w:val="000000" w:themeColor="text1"/>
          <w:szCs w:val="24"/>
        </w:rPr>
        <w:t>asendatakse</w:t>
      </w:r>
      <w:r w:rsidR="0014591F" w:rsidRPr="0079061A">
        <w:rPr>
          <w:rFonts w:cs="Times New Roman"/>
          <w:color w:val="000000" w:themeColor="text1"/>
          <w:szCs w:val="24"/>
        </w:rPr>
        <w:t xml:space="preserve"> </w:t>
      </w:r>
      <w:r w:rsidR="00810CB3" w:rsidRPr="0079061A">
        <w:rPr>
          <w:rFonts w:cs="Times New Roman"/>
          <w:color w:val="000000" w:themeColor="text1"/>
          <w:szCs w:val="24"/>
        </w:rPr>
        <w:t>tekstiosa</w:t>
      </w:r>
      <w:r w:rsidR="0014591F" w:rsidRPr="0079061A">
        <w:rPr>
          <w:rFonts w:cs="Times New Roman"/>
          <w:color w:val="000000" w:themeColor="text1"/>
          <w:szCs w:val="24"/>
        </w:rPr>
        <w:t xml:space="preserve"> „</w:t>
      </w:r>
      <w:r w:rsidR="004D0693">
        <w:rPr>
          <w:rFonts w:cs="Times New Roman"/>
          <w:color w:val="000000" w:themeColor="text1"/>
          <w:szCs w:val="24"/>
        </w:rPr>
        <w:t>peatüki tähenduses on</w:t>
      </w:r>
      <w:r w:rsidR="00D44088">
        <w:rPr>
          <w:rFonts w:cs="Times New Roman"/>
          <w:color w:val="000000" w:themeColor="text1"/>
          <w:szCs w:val="24"/>
        </w:rPr>
        <w:t xml:space="preserve"> hoonestusluba,</w:t>
      </w:r>
      <w:r w:rsidR="004D0693">
        <w:rPr>
          <w:rFonts w:cs="Times New Roman"/>
          <w:color w:val="000000" w:themeColor="text1"/>
          <w:szCs w:val="24"/>
        </w:rPr>
        <w:t xml:space="preserve">“ </w:t>
      </w:r>
      <w:r w:rsidR="0014591F" w:rsidRPr="0079061A">
        <w:rPr>
          <w:rFonts w:cs="Times New Roman"/>
          <w:color w:val="000000" w:themeColor="text1"/>
          <w:szCs w:val="24"/>
        </w:rPr>
        <w:t>tekstiosaga „</w:t>
      </w:r>
      <w:r w:rsidR="004D0693">
        <w:rPr>
          <w:rFonts w:cs="Times New Roman"/>
          <w:color w:val="000000" w:themeColor="text1"/>
          <w:szCs w:val="24"/>
        </w:rPr>
        <w:t xml:space="preserve">paragrahvi lõike 1 tähenduses on </w:t>
      </w:r>
      <w:r w:rsidR="00810CB3" w:rsidRPr="0079061A">
        <w:rPr>
          <w:rFonts w:cs="Times New Roman"/>
          <w:szCs w:val="24"/>
        </w:rPr>
        <w:t>meretuulepargi hoonestusluba,</w:t>
      </w:r>
      <w:r w:rsidR="0014591F" w:rsidRPr="0079061A">
        <w:rPr>
          <w:rFonts w:cs="Times New Roman"/>
          <w:color w:val="000000" w:themeColor="text1"/>
          <w:szCs w:val="24"/>
        </w:rPr>
        <w:t>“;</w:t>
      </w:r>
    </w:p>
    <w:p w14:paraId="2BE68950" w14:textId="77777777" w:rsidR="0014591F" w:rsidRPr="0079061A" w:rsidRDefault="0014591F" w:rsidP="00294F21">
      <w:pPr>
        <w:spacing w:line="240" w:lineRule="auto"/>
        <w:rPr>
          <w:rFonts w:cs="Times New Roman"/>
          <w:szCs w:val="24"/>
        </w:rPr>
      </w:pPr>
    </w:p>
    <w:p w14:paraId="462E7F0E" w14:textId="5F16549B" w:rsidR="0014591F" w:rsidRPr="0079061A" w:rsidRDefault="00502659" w:rsidP="00294F21">
      <w:pPr>
        <w:spacing w:line="240" w:lineRule="auto"/>
        <w:rPr>
          <w:rFonts w:cs="Times New Roman"/>
          <w:b/>
          <w:szCs w:val="24"/>
        </w:rPr>
      </w:pPr>
      <w:r w:rsidRPr="0079061A">
        <w:rPr>
          <w:rFonts w:cs="Times New Roman"/>
          <w:b/>
          <w:szCs w:val="24"/>
        </w:rPr>
        <w:t>4</w:t>
      </w:r>
      <w:r w:rsidR="00084F44" w:rsidRPr="0079061A">
        <w:rPr>
          <w:rFonts w:cs="Times New Roman"/>
          <w:b/>
          <w:szCs w:val="24"/>
        </w:rPr>
        <w:t>5</w:t>
      </w:r>
      <w:r w:rsidR="0014591F" w:rsidRPr="0079061A">
        <w:rPr>
          <w:rFonts w:cs="Times New Roman"/>
          <w:b/>
          <w:szCs w:val="24"/>
        </w:rPr>
        <w:t xml:space="preserve">) </w:t>
      </w:r>
      <w:r w:rsidR="0014591F" w:rsidRPr="0079061A">
        <w:rPr>
          <w:rFonts w:cs="Times New Roman"/>
          <w:szCs w:val="24"/>
        </w:rPr>
        <w:t>seaduse 8</w:t>
      </w:r>
      <w:r w:rsidR="0014591F" w:rsidRPr="0079061A">
        <w:rPr>
          <w:rFonts w:cs="Times New Roman"/>
          <w:szCs w:val="24"/>
          <w:vertAlign w:val="superscript"/>
        </w:rPr>
        <w:t>3</w:t>
      </w:r>
      <w:r w:rsidR="0014591F" w:rsidRPr="0079061A">
        <w:rPr>
          <w:rFonts w:cs="Times New Roman"/>
          <w:szCs w:val="24"/>
        </w:rPr>
        <w:t>. peatükki täiendatakse §-dega 32</w:t>
      </w:r>
      <w:r w:rsidR="0014591F" w:rsidRPr="0079061A">
        <w:rPr>
          <w:rFonts w:cs="Times New Roman"/>
          <w:szCs w:val="24"/>
          <w:vertAlign w:val="superscript"/>
        </w:rPr>
        <w:t>15</w:t>
      </w:r>
      <w:r w:rsidR="0014591F" w:rsidRPr="0079061A">
        <w:rPr>
          <w:rFonts w:cs="Times New Roman"/>
          <w:szCs w:val="24"/>
        </w:rPr>
        <w:t>–32</w:t>
      </w:r>
      <w:r w:rsidR="0014591F" w:rsidRPr="0079061A">
        <w:rPr>
          <w:rFonts w:cs="Times New Roman"/>
          <w:szCs w:val="24"/>
          <w:vertAlign w:val="superscript"/>
        </w:rPr>
        <w:t>20</w:t>
      </w:r>
      <w:r w:rsidR="0014591F" w:rsidRPr="0079061A">
        <w:rPr>
          <w:rFonts w:cs="Times New Roman"/>
          <w:szCs w:val="24"/>
        </w:rPr>
        <w:t xml:space="preserve"> järgmises sõnastuses:</w:t>
      </w:r>
    </w:p>
    <w:p w14:paraId="55FA4057" w14:textId="215AA422" w:rsidR="0014591F" w:rsidRPr="0079061A" w:rsidRDefault="00810CB3" w:rsidP="00294F21">
      <w:pPr>
        <w:spacing w:line="240" w:lineRule="auto"/>
        <w:rPr>
          <w:rFonts w:cs="Times New Roman"/>
          <w:b/>
          <w:szCs w:val="24"/>
        </w:rPr>
      </w:pPr>
      <w:r w:rsidRPr="0079061A">
        <w:rPr>
          <w:rFonts w:cs="Times New Roman"/>
          <w:b/>
          <w:bCs/>
          <w:szCs w:val="24"/>
        </w:rPr>
        <w:t>„</w:t>
      </w:r>
      <w:r w:rsidR="0014591F" w:rsidRPr="0079061A">
        <w:rPr>
          <w:rFonts w:cs="Times New Roman"/>
          <w:b/>
          <w:bCs/>
          <w:szCs w:val="24"/>
        </w:rPr>
        <w:t>§</w:t>
      </w:r>
      <w:r w:rsidR="0014591F" w:rsidRPr="0079061A">
        <w:rPr>
          <w:rFonts w:cs="Times New Roman"/>
          <w:b/>
          <w:szCs w:val="24"/>
        </w:rPr>
        <w:t xml:space="preserve"> 32</w:t>
      </w:r>
      <w:r w:rsidR="0014591F" w:rsidRPr="0079061A">
        <w:rPr>
          <w:rFonts w:cs="Times New Roman"/>
          <w:b/>
          <w:szCs w:val="24"/>
          <w:vertAlign w:val="superscript"/>
        </w:rPr>
        <w:t>15</w:t>
      </w:r>
      <w:r w:rsidR="0014591F" w:rsidRPr="0079061A">
        <w:rPr>
          <w:rFonts w:cs="Times New Roman"/>
          <w:b/>
          <w:szCs w:val="24"/>
        </w:rPr>
        <w:t>. Taastuvenergia alad</w:t>
      </w:r>
    </w:p>
    <w:p w14:paraId="73D5C4F2" w14:textId="77777777" w:rsidR="00C36DB7" w:rsidRPr="0079061A" w:rsidRDefault="00C36DB7" w:rsidP="00294F21">
      <w:pPr>
        <w:spacing w:line="240" w:lineRule="auto"/>
        <w:rPr>
          <w:rFonts w:cs="Times New Roman"/>
          <w:szCs w:val="24"/>
        </w:rPr>
      </w:pPr>
    </w:p>
    <w:p w14:paraId="4D97ADB0" w14:textId="77777777" w:rsidR="0014591F" w:rsidRPr="0079061A" w:rsidRDefault="0014591F" w:rsidP="00294F21">
      <w:pPr>
        <w:spacing w:line="240" w:lineRule="auto"/>
        <w:rPr>
          <w:rFonts w:cs="Times New Roman"/>
          <w:szCs w:val="24"/>
        </w:rPr>
      </w:pPr>
      <w:r w:rsidRPr="0079061A">
        <w:rPr>
          <w:rFonts w:cs="Times New Roman"/>
          <w:szCs w:val="24"/>
        </w:rPr>
        <w:t>(1) Taastuvenergia ala on käesoleva seaduse tähenduses riiklikust energia- ja kliimakavast lähtudes taastuvenergia eesmärgi saavutamiseks vajalik taastuvenergiajaama ja sellega seotud taristu ala maismaal või meres.</w:t>
      </w:r>
    </w:p>
    <w:p w14:paraId="4EEF1B2B" w14:textId="77777777" w:rsidR="0014591F" w:rsidRPr="0079061A" w:rsidRDefault="0014591F" w:rsidP="00294F21">
      <w:pPr>
        <w:spacing w:line="240" w:lineRule="auto"/>
        <w:rPr>
          <w:rFonts w:cs="Times New Roman"/>
          <w:szCs w:val="24"/>
        </w:rPr>
      </w:pPr>
    </w:p>
    <w:p w14:paraId="45F21F7B" w14:textId="78CFB822" w:rsidR="0014591F" w:rsidRPr="0079061A" w:rsidRDefault="0014591F" w:rsidP="00294F21">
      <w:pPr>
        <w:spacing w:line="240" w:lineRule="auto"/>
        <w:rPr>
          <w:rFonts w:cs="Times New Roman"/>
          <w:szCs w:val="24"/>
        </w:rPr>
      </w:pPr>
      <w:r w:rsidRPr="0079061A">
        <w:rPr>
          <w:rFonts w:cs="Times New Roman"/>
          <w:szCs w:val="24"/>
        </w:rPr>
        <w:t xml:space="preserve">(2) Taastuvenergia alade kaardistamise ja </w:t>
      </w:r>
      <w:r w:rsidR="009B7E65">
        <w:rPr>
          <w:rFonts w:cs="Times New Roman"/>
          <w:szCs w:val="24"/>
        </w:rPr>
        <w:t>kaardi</w:t>
      </w:r>
      <w:r w:rsidRPr="0079061A">
        <w:rPr>
          <w:rFonts w:cs="Times New Roman"/>
          <w:szCs w:val="24"/>
        </w:rPr>
        <w:t xml:space="preserve"> ajakohastamise korraldab Kliimaministeerium.</w:t>
      </w:r>
    </w:p>
    <w:p w14:paraId="74AE89DF" w14:textId="77777777" w:rsidR="0014591F" w:rsidRPr="0079061A" w:rsidRDefault="0014591F" w:rsidP="00294F21">
      <w:pPr>
        <w:spacing w:line="240" w:lineRule="auto"/>
        <w:rPr>
          <w:rFonts w:cs="Times New Roman"/>
          <w:szCs w:val="24"/>
        </w:rPr>
      </w:pPr>
    </w:p>
    <w:p w14:paraId="66EC2832" w14:textId="23F0C214" w:rsidR="0014591F" w:rsidRPr="0079061A" w:rsidRDefault="0014591F" w:rsidP="7C41D2B1">
      <w:pPr>
        <w:spacing w:line="240" w:lineRule="auto"/>
        <w:rPr>
          <w:rFonts w:cs="Times New Roman"/>
        </w:rPr>
      </w:pPr>
      <w:bookmarkStart w:id="108" w:name="_Hlk190352433"/>
      <w:bookmarkStart w:id="109" w:name="_Hlk190352837"/>
      <w:r w:rsidRPr="1894D55B">
        <w:rPr>
          <w:rFonts w:cs="Times New Roman"/>
        </w:rPr>
        <w:t xml:space="preserve">(3) </w:t>
      </w:r>
      <w:commentRangeStart w:id="110"/>
      <w:r w:rsidRPr="1894D55B">
        <w:rPr>
          <w:rFonts w:cs="Times New Roman"/>
        </w:rPr>
        <w:t xml:space="preserve">Taastuvenergia eelisarendusala </w:t>
      </w:r>
      <w:commentRangeEnd w:id="110"/>
      <w:r>
        <w:commentReference w:id="110"/>
      </w:r>
      <w:r w:rsidRPr="1894D55B">
        <w:rPr>
          <w:rFonts w:cs="Times New Roman"/>
        </w:rPr>
        <w:t>on taastuvenergia ala maismaal, mis vastab kõikidele järgmistele tingimustele</w:t>
      </w:r>
      <w:ins w:id="111" w:author="Kärt Voor - JUSTDIGI" w:date="2025-03-24T09:39:00Z">
        <w:r w:rsidR="488FBB65" w:rsidRPr="1894D55B">
          <w:rPr>
            <w:rFonts w:cs="Times New Roman"/>
          </w:rPr>
          <w:t xml:space="preserve"> </w:t>
        </w:r>
        <w:commentRangeStart w:id="112"/>
        <w:r w:rsidR="488FBB65" w:rsidRPr="1894D55B">
          <w:rPr>
            <w:rFonts w:cs="Times New Roman"/>
          </w:rPr>
          <w:t>korraga</w:t>
        </w:r>
      </w:ins>
      <w:r w:rsidRPr="1894D55B">
        <w:rPr>
          <w:rFonts w:cs="Times New Roman"/>
        </w:rPr>
        <w:t>:</w:t>
      </w:r>
      <w:commentRangeEnd w:id="112"/>
      <w:r>
        <w:commentReference w:id="112"/>
      </w:r>
    </w:p>
    <w:p w14:paraId="0CCEED7E" w14:textId="3FFF6976" w:rsidR="0014591F" w:rsidRPr="0079061A" w:rsidRDefault="0014591F" w:rsidP="00294F21">
      <w:pPr>
        <w:spacing w:line="240" w:lineRule="auto"/>
        <w:rPr>
          <w:rFonts w:cs="Times New Roman"/>
          <w:szCs w:val="24"/>
        </w:rPr>
      </w:pPr>
      <w:r w:rsidRPr="0079061A">
        <w:rPr>
          <w:rFonts w:cs="Times New Roman"/>
          <w:szCs w:val="24"/>
        </w:rPr>
        <w:t>1) ala sobivus tuuleelektrijaama rajamiseks on tuvastatud tuuleelektrijaama rajamise eelduseks olevas kehtestatud detailplaneeringus või eriplaneeringus või edasise detailplaneeringu kohustuseta üldplaneeringu osas, mille alusel saab välja anda projekteerimistingimused ja millele on tehtud keskkonnamõju hindamise ja keskkonnajuhtimissüsteemi seaduse § 32 kohane keskkonnamõju strateegiline hindamine;</w:t>
      </w:r>
    </w:p>
    <w:p w14:paraId="7979C0C1" w14:textId="413615F0" w:rsidR="0014591F" w:rsidRPr="0079061A" w:rsidRDefault="0014591F" w:rsidP="00294F21">
      <w:pPr>
        <w:spacing w:line="240" w:lineRule="auto"/>
        <w:rPr>
          <w:rFonts w:cs="Times New Roman"/>
          <w:szCs w:val="24"/>
        </w:rPr>
      </w:pPr>
      <w:r w:rsidRPr="0079061A">
        <w:rPr>
          <w:rFonts w:cs="Times New Roman"/>
          <w:szCs w:val="24"/>
        </w:rPr>
        <w:t xml:space="preserve">2) alal on tuuleelektrijaama rajamisega kaasnevate oluliste mõjude leevendamiseks </w:t>
      </w:r>
      <w:bookmarkStart w:id="113" w:name="_Hlk188439200"/>
      <w:r w:rsidR="00A50D08" w:rsidRPr="0079061A">
        <w:rPr>
          <w:rFonts w:cs="Times New Roman"/>
          <w:szCs w:val="24"/>
        </w:rPr>
        <w:t xml:space="preserve">kasutatavad </w:t>
      </w:r>
      <w:bookmarkEnd w:id="113"/>
      <w:r w:rsidRPr="0079061A">
        <w:rPr>
          <w:rFonts w:cs="Times New Roman"/>
          <w:szCs w:val="24"/>
        </w:rPr>
        <w:t>asjakohased ja piisavad leevendusmeetmed;</w:t>
      </w:r>
    </w:p>
    <w:p w14:paraId="4EE49EFA" w14:textId="0E439395" w:rsidR="0014591F" w:rsidRDefault="0014591F" w:rsidP="7C41D2B1">
      <w:pPr>
        <w:spacing w:line="240" w:lineRule="auto"/>
        <w:rPr>
          <w:rFonts w:cs="Times New Roman"/>
        </w:rPr>
      </w:pPr>
      <w:bookmarkStart w:id="114" w:name="_Hlk190355426"/>
      <w:r w:rsidRPr="7C41D2B1">
        <w:rPr>
          <w:rFonts w:cs="Times New Roman"/>
        </w:rPr>
        <w:t>3) ala on väljaspool kaitseala, hoiuala, püsielupaika, vääriselupaika, hüvitusala, ranna ja kalda piiranguvööndit</w:t>
      </w:r>
      <w:r w:rsidR="00810CB3" w:rsidRPr="7C41D2B1">
        <w:rPr>
          <w:rFonts w:cs="Times New Roman"/>
        </w:rPr>
        <w:t>,</w:t>
      </w:r>
      <w:r w:rsidRPr="7C41D2B1">
        <w:rPr>
          <w:rFonts w:cs="Times New Roman"/>
        </w:rPr>
        <w:t xml:space="preserve"> </w:t>
      </w:r>
      <w:r w:rsidR="00810CB3" w:rsidRPr="7C41D2B1">
        <w:rPr>
          <w:rFonts w:cs="Times New Roman"/>
        </w:rPr>
        <w:t>kaitse</w:t>
      </w:r>
      <w:r w:rsidR="00D774AA" w:rsidRPr="7C41D2B1">
        <w:rPr>
          <w:rFonts w:cs="Times New Roman"/>
        </w:rPr>
        <w:t xml:space="preserve">aluse </w:t>
      </w:r>
      <w:r w:rsidRPr="7C41D2B1">
        <w:rPr>
          <w:rFonts w:cs="Times New Roman"/>
        </w:rPr>
        <w:t>lii</w:t>
      </w:r>
      <w:r w:rsidR="00D774AA" w:rsidRPr="7C41D2B1">
        <w:rPr>
          <w:rFonts w:cs="Times New Roman"/>
        </w:rPr>
        <w:t>gi</w:t>
      </w:r>
      <w:r w:rsidRPr="7C41D2B1">
        <w:rPr>
          <w:rFonts w:cs="Times New Roman"/>
        </w:rPr>
        <w:t xml:space="preserve"> </w:t>
      </w:r>
      <w:r w:rsidR="004F2EC8" w:rsidRPr="7C41D2B1">
        <w:rPr>
          <w:rFonts w:cs="Times New Roman"/>
        </w:rPr>
        <w:t>elupaik</w:t>
      </w:r>
      <w:r w:rsidR="00D774AA" w:rsidRPr="7C41D2B1">
        <w:rPr>
          <w:rFonts w:cs="Times New Roman"/>
        </w:rPr>
        <w:t>a</w:t>
      </w:r>
      <w:r w:rsidR="004F2EC8" w:rsidRPr="7C41D2B1">
        <w:rPr>
          <w:rFonts w:cs="Times New Roman"/>
        </w:rPr>
        <w:t xml:space="preserve"> </w:t>
      </w:r>
      <w:r w:rsidR="00D774AA" w:rsidRPr="7C41D2B1">
        <w:rPr>
          <w:rFonts w:cs="Times New Roman"/>
        </w:rPr>
        <w:t>või</w:t>
      </w:r>
      <w:r w:rsidR="004F2EC8" w:rsidRPr="7C41D2B1">
        <w:rPr>
          <w:rFonts w:cs="Times New Roman"/>
        </w:rPr>
        <w:t xml:space="preserve"> </w:t>
      </w:r>
      <w:r w:rsidRPr="7C41D2B1">
        <w:rPr>
          <w:rFonts w:cs="Times New Roman"/>
        </w:rPr>
        <w:t>kasvukoht</w:t>
      </w:r>
      <w:r w:rsidR="00D774AA" w:rsidRPr="7C41D2B1">
        <w:rPr>
          <w:rFonts w:cs="Times New Roman"/>
        </w:rPr>
        <w:t>a</w:t>
      </w:r>
      <w:r w:rsidRPr="7C41D2B1">
        <w:rPr>
          <w:rFonts w:cs="Times New Roman"/>
        </w:rPr>
        <w:t xml:space="preserve">, kaitstavat looduse üksikobjekti ja </w:t>
      </w:r>
      <w:commentRangeStart w:id="115"/>
      <w:r w:rsidR="004F2EC8" w:rsidRPr="7C41D2B1">
        <w:rPr>
          <w:rFonts w:cs="Times New Roman"/>
        </w:rPr>
        <w:t xml:space="preserve">nõukogu direktiivi 92/43/EMÜ  I lisas </w:t>
      </w:r>
      <w:commentRangeEnd w:id="115"/>
      <w:r>
        <w:commentReference w:id="115"/>
      </w:r>
      <w:r w:rsidR="004F2EC8" w:rsidRPr="7C41D2B1">
        <w:rPr>
          <w:rFonts w:cs="Times New Roman"/>
        </w:rPr>
        <w:t>nimetatud elupaigatüüpe, mis asuvad väljaspool Natura</w:t>
      </w:r>
      <w:r w:rsidR="00207F9A" w:rsidRPr="7C41D2B1">
        <w:rPr>
          <w:rFonts w:cs="Times New Roman"/>
        </w:rPr>
        <w:t> </w:t>
      </w:r>
      <w:r w:rsidR="004F2EC8" w:rsidRPr="7C41D2B1">
        <w:rPr>
          <w:rFonts w:cs="Times New Roman"/>
        </w:rPr>
        <w:t>2000 võrgustiku alasid;</w:t>
      </w:r>
    </w:p>
    <w:p w14:paraId="6C05CCAE" w14:textId="74874C13" w:rsidR="00D774AA" w:rsidRPr="0079061A" w:rsidRDefault="00D774AA" w:rsidP="00294F21">
      <w:pPr>
        <w:spacing w:line="240" w:lineRule="auto"/>
        <w:rPr>
          <w:rFonts w:cs="Times New Roman"/>
          <w:szCs w:val="24"/>
        </w:rPr>
      </w:pPr>
      <w:r>
        <w:rPr>
          <w:rFonts w:cs="Times New Roman"/>
          <w:szCs w:val="24"/>
        </w:rPr>
        <w:t xml:space="preserve">4) käesoleva lõike punktis 1 nimetatud keskkonnamõju strateegilise hindamise käigus ei ole tuvastatud </w:t>
      </w:r>
      <w:r w:rsidR="00806C27">
        <w:rPr>
          <w:rFonts w:cs="Times New Roman"/>
          <w:szCs w:val="24"/>
        </w:rPr>
        <w:t xml:space="preserve">tuuleelektrijaama rajamisega kaasnevat </w:t>
      </w:r>
      <w:r>
        <w:rPr>
          <w:rFonts w:cs="Times New Roman"/>
          <w:szCs w:val="24"/>
        </w:rPr>
        <w:t xml:space="preserve">olulist </w:t>
      </w:r>
      <w:r w:rsidR="00806C27">
        <w:rPr>
          <w:rFonts w:cs="Times New Roman"/>
          <w:szCs w:val="24"/>
        </w:rPr>
        <w:t xml:space="preserve">ebasoodsat </w:t>
      </w:r>
      <w:r>
        <w:rPr>
          <w:rFonts w:cs="Times New Roman"/>
          <w:szCs w:val="24"/>
        </w:rPr>
        <w:t>mõju käesoleva lõike punktis 3 nimetatud aladele</w:t>
      </w:r>
      <w:r w:rsidR="00806C27">
        <w:rPr>
          <w:rFonts w:cs="Times New Roman"/>
          <w:szCs w:val="24"/>
        </w:rPr>
        <w:t>;</w:t>
      </w:r>
    </w:p>
    <w:bookmarkEnd w:id="108"/>
    <w:p w14:paraId="33B3C832" w14:textId="1B8AF572" w:rsidR="0014591F" w:rsidRPr="0079061A" w:rsidRDefault="00806C27" w:rsidP="00294F21">
      <w:pPr>
        <w:spacing w:line="240" w:lineRule="auto"/>
        <w:rPr>
          <w:rFonts w:cs="Times New Roman"/>
          <w:szCs w:val="24"/>
        </w:rPr>
      </w:pPr>
      <w:r>
        <w:rPr>
          <w:rFonts w:cs="Times New Roman"/>
          <w:szCs w:val="24"/>
        </w:rPr>
        <w:t>5</w:t>
      </w:r>
      <w:r w:rsidR="0014591F" w:rsidRPr="0079061A">
        <w:rPr>
          <w:rFonts w:cs="Times New Roman"/>
          <w:szCs w:val="24"/>
        </w:rPr>
        <w:t xml:space="preserve">) keskkonnamõju strateegilisel hindamisel ei ole alal tuvastatud lindude ja käsitiivaliste </w:t>
      </w:r>
      <w:r w:rsidR="00565EB4" w:rsidRPr="0079061A">
        <w:rPr>
          <w:rFonts w:cs="Times New Roman"/>
          <w:szCs w:val="24"/>
        </w:rPr>
        <w:t xml:space="preserve">peamisi </w:t>
      </w:r>
      <w:r w:rsidR="0014591F" w:rsidRPr="0079061A">
        <w:rPr>
          <w:rFonts w:cs="Times New Roman"/>
          <w:szCs w:val="24"/>
        </w:rPr>
        <w:t>rändeteid;</w:t>
      </w:r>
    </w:p>
    <w:p w14:paraId="1313E4CF" w14:textId="65EFE04C" w:rsidR="0014591F" w:rsidRPr="0079061A" w:rsidRDefault="00806C27" w:rsidP="00294F21">
      <w:pPr>
        <w:spacing w:line="240" w:lineRule="auto"/>
        <w:rPr>
          <w:rFonts w:cs="Times New Roman"/>
          <w:szCs w:val="24"/>
        </w:rPr>
      </w:pPr>
      <w:r>
        <w:rPr>
          <w:rFonts w:cs="Times New Roman"/>
          <w:szCs w:val="24"/>
        </w:rPr>
        <w:t>6</w:t>
      </w:r>
      <w:r w:rsidR="0014591F" w:rsidRPr="0079061A">
        <w:rPr>
          <w:rFonts w:cs="Times New Roman"/>
          <w:szCs w:val="24"/>
        </w:rPr>
        <w:t>) alal</w:t>
      </w:r>
      <w:r w:rsidR="00A50D08" w:rsidRPr="0079061A">
        <w:rPr>
          <w:rFonts w:cs="Times New Roman"/>
          <w:szCs w:val="24"/>
        </w:rPr>
        <w:t>e tuuleelektrijaama rajami</w:t>
      </w:r>
      <w:r w:rsidR="00565EB4">
        <w:rPr>
          <w:rFonts w:cs="Times New Roman"/>
          <w:szCs w:val="24"/>
        </w:rPr>
        <w:t>ne ei põhjusta</w:t>
      </w:r>
      <w:r w:rsidR="0014591F" w:rsidRPr="0079061A">
        <w:rPr>
          <w:rFonts w:cs="Times New Roman"/>
          <w:szCs w:val="24"/>
        </w:rPr>
        <w:t xml:space="preserve"> oluli</w:t>
      </w:r>
      <w:r w:rsidR="00565EB4">
        <w:rPr>
          <w:rFonts w:cs="Times New Roman"/>
          <w:szCs w:val="24"/>
        </w:rPr>
        <w:t>st</w:t>
      </w:r>
      <w:r w:rsidR="0014591F" w:rsidRPr="0079061A">
        <w:rPr>
          <w:rFonts w:cs="Times New Roman"/>
          <w:szCs w:val="24"/>
        </w:rPr>
        <w:t xml:space="preserve"> piiriüle</w:t>
      </w:r>
      <w:r w:rsidR="00565EB4">
        <w:rPr>
          <w:rFonts w:cs="Times New Roman"/>
          <w:szCs w:val="24"/>
        </w:rPr>
        <w:t>st</w:t>
      </w:r>
      <w:r w:rsidR="0014591F" w:rsidRPr="0079061A">
        <w:rPr>
          <w:rFonts w:cs="Times New Roman"/>
          <w:szCs w:val="24"/>
        </w:rPr>
        <w:t xml:space="preserve"> keskkonnamõju.</w:t>
      </w:r>
    </w:p>
    <w:bookmarkEnd w:id="109"/>
    <w:bookmarkEnd w:id="114"/>
    <w:p w14:paraId="7D3D86FA" w14:textId="77777777" w:rsidR="0014591F" w:rsidRPr="0079061A" w:rsidRDefault="0014591F" w:rsidP="00294F21">
      <w:pPr>
        <w:spacing w:line="240" w:lineRule="auto"/>
        <w:rPr>
          <w:rFonts w:cs="Times New Roman"/>
          <w:szCs w:val="24"/>
        </w:rPr>
      </w:pPr>
    </w:p>
    <w:p w14:paraId="3C702459" w14:textId="77777777" w:rsidR="0014591F" w:rsidRPr="0079061A" w:rsidRDefault="0014591F" w:rsidP="00294F21">
      <w:pPr>
        <w:spacing w:line="240" w:lineRule="auto"/>
        <w:rPr>
          <w:rFonts w:cs="Times New Roman"/>
          <w:b/>
          <w:szCs w:val="24"/>
        </w:rPr>
      </w:pPr>
      <w:r w:rsidRPr="00F35B8A">
        <w:rPr>
          <w:rFonts w:cs="Times New Roman"/>
          <w:b/>
          <w:szCs w:val="24"/>
        </w:rPr>
        <w:t>§ 32</w:t>
      </w:r>
      <w:r w:rsidRPr="00F35B8A">
        <w:rPr>
          <w:rFonts w:cs="Times New Roman"/>
          <w:b/>
          <w:szCs w:val="24"/>
          <w:vertAlign w:val="superscript"/>
        </w:rPr>
        <w:t>16</w:t>
      </w:r>
      <w:r w:rsidRPr="00F35B8A">
        <w:rPr>
          <w:rFonts w:cs="Times New Roman"/>
          <w:b/>
          <w:szCs w:val="24"/>
        </w:rPr>
        <w:t>. Taastuvenergia projekti menetlus</w:t>
      </w:r>
    </w:p>
    <w:p w14:paraId="352F4A2B" w14:textId="77777777" w:rsidR="0014591F" w:rsidRPr="0079061A" w:rsidRDefault="0014591F" w:rsidP="00294F21">
      <w:pPr>
        <w:spacing w:line="240" w:lineRule="auto"/>
        <w:rPr>
          <w:rFonts w:cs="Times New Roman"/>
          <w:szCs w:val="24"/>
        </w:rPr>
      </w:pPr>
    </w:p>
    <w:p w14:paraId="723D134F" w14:textId="5F35110D" w:rsidR="0014591F" w:rsidRPr="0079061A" w:rsidRDefault="0014591F" w:rsidP="00294F21">
      <w:pPr>
        <w:spacing w:line="240" w:lineRule="auto"/>
        <w:rPr>
          <w:rFonts w:cs="Times New Roman"/>
          <w:szCs w:val="24"/>
        </w:rPr>
      </w:pPr>
      <w:r w:rsidRPr="0079061A">
        <w:rPr>
          <w:rFonts w:cs="Times New Roman"/>
          <w:szCs w:val="24"/>
        </w:rPr>
        <w:t xml:space="preserve">(1) Taastuvenergia projekti menetlus </w:t>
      </w:r>
      <w:r w:rsidR="00565EB4">
        <w:rPr>
          <w:rFonts w:cs="Times New Roman"/>
          <w:szCs w:val="24"/>
        </w:rPr>
        <w:t>sisaldab</w:t>
      </w:r>
      <w:r w:rsidRPr="0079061A">
        <w:rPr>
          <w:rFonts w:cs="Times New Roman"/>
          <w:szCs w:val="24"/>
        </w:rPr>
        <w:t xml:space="preserve"> taastuvenergiajaama, vajaliku taristu ja samas asukohas asuva salvestusseadme rajamiseks, käitamiseks, ajakohastamiseks ning võrguga ühendamiseks (edaspidi </w:t>
      </w:r>
      <w:r w:rsidRPr="0079061A">
        <w:rPr>
          <w:rFonts w:cs="Times New Roman"/>
          <w:i/>
          <w:szCs w:val="24"/>
        </w:rPr>
        <w:t>taastuvenergiajaama rajamine</w:t>
      </w:r>
      <w:r w:rsidRPr="0079061A">
        <w:rPr>
          <w:rFonts w:cs="Times New Roman"/>
          <w:szCs w:val="24"/>
        </w:rPr>
        <w:t xml:space="preserve">) vajalike tegevuslubade ja teatiste </w:t>
      </w:r>
      <w:r w:rsidRPr="0079061A">
        <w:rPr>
          <w:rFonts w:cs="Times New Roman"/>
          <w:szCs w:val="24"/>
        </w:rPr>
        <w:lastRenderedPageBreak/>
        <w:t>menetlus</w:t>
      </w:r>
      <w:r w:rsidR="007A1F67" w:rsidRPr="0079061A">
        <w:rPr>
          <w:rFonts w:cs="Times New Roman"/>
          <w:szCs w:val="24"/>
        </w:rPr>
        <w:t>i</w:t>
      </w:r>
      <w:r w:rsidRPr="0079061A">
        <w:rPr>
          <w:rFonts w:cs="Times New Roman"/>
          <w:szCs w:val="24"/>
        </w:rPr>
        <w:t xml:space="preserve"> ning asjakohasel juhul keskkonnamõju hindamise ja keskkonnajuhtimissüsteemi seaduse § 3</w:t>
      </w:r>
      <w:r w:rsidR="00B11013" w:rsidRPr="0079061A">
        <w:rPr>
          <w:rFonts w:cs="Times New Roman"/>
          <w:szCs w:val="24"/>
          <w:vertAlign w:val="superscript"/>
        </w:rPr>
        <w:t>2</w:t>
      </w:r>
      <w:r w:rsidRPr="0079061A">
        <w:rPr>
          <w:rFonts w:cs="Times New Roman"/>
          <w:szCs w:val="24"/>
        </w:rPr>
        <w:t xml:space="preserve"> kohast keskkonnamõju hindamise</w:t>
      </w:r>
      <w:r w:rsidR="00B11013" w:rsidRPr="0079061A">
        <w:rPr>
          <w:rFonts w:cs="Times New Roman"/>
          <w:szCs w:val="24"/>
        </w:rPr>
        <w:t xml:space="preserve"> menetlu</w:t>
      </w:r>
      <w:r w:rsidRPr="0079061A">
        <w:rPr>
          <w:rFonts w:cs="Times New Roman"/>
          <w:szCs w:val="24"/>
        </w:rPr>
        <w:t>st.</w:t>
      </w:r>
    </w:p>
    <w:p w14:paraId="2C1AA6AD" w14:textId="77777777" w:rsidR="0014591F" w:rsidRPr="0079061A" w:rsidRDefault="0014591F" w:rsidP="00294F21">
      <w:pPr>
        <w:spacing w:line="240" w:lineRule="auto"/>
        <w:rPr>
          <w:rFonts w:cs="Times New Roman"/>
          <w:szCs w:val="24"/>
        </w:rPr>
      </w:pPr>
    </w:p>
    <w:p w14:paraId="157900C2" w14:textId="66A43337" w:rsidR="0014591F" w:rsidRPr="0079061A" w:rsidRDefault="0014591F" w:rsidP="00294F21">
      <w:pPr>
        <w:spacing w:line="240" w:lineRule="auto"/>
        <w:rPr>
          <w:rFonts w:cs="Times New Roman"/>
          <w:szCs w:val="24"/>
        </w:rPr>
      </w:pPr>
      <w:r w:rsidRPr="0079061A">
        <w:rPr>
          <w:rFonts w:cs="Times New Roman"/>
          <w:szCs w:val="24"/>
        </w:rPr>
        <w:t xml:space="preserve">(2) Käesoleva paragrahvi lõikes 1 nimetatud tegevuslubadeks ja teatisteks loetakse ehitusluba, ehitusteatis, meretuulepargi hoonestusluba, kasutusluba, kasutusteatis ja </w:t>
      </w:r>
      <w:r w:rsidR="00B43DA7" w:rsidRPr="0079061A">
        <w:rPr>
          <w:rFonts w:cs="Times New Roman"/>
          <w:szCs w:val="24"/>
        </w:rPr>
        <w:t xml:space="preserve">keskkonnaalased tegevusload, milleks on </w:t>
      </w:r>
      <w:r w:rsidRPr="0079061A">
        <w:rPr>
          <w:rFonts w:cs="Times New Roman"/>
          <w:szCs w:val="24"/>
        </w:rPr>
        <w:t>keskkonnaseadustiku üldosa seaduse</w:t>
      </w:r>
      <w:r w:rsidR="00AF7046" w:rsidRPr="0079061A">
        <w:rPr>
          <w:rFonts w:cs="Times New Roman"/>
          <w:szCs w:val="24"/>
        </w:rPr>
        <w:t xml:space="preserve"> </w:t>
      </w:r>
      <w:r w:rsidR="007A1F67" w:rsidRPr="0079061A">
        <w:rPr>
          <w:rFonts w:cs="Times New Roman"/>
          <w:szCs w:val="24"/>
        </w:rPr>
        <w:t>§ 40 lõike 1</w:t>
      </w:r>
      <w:r w:rsidRPr="0079061A">
        <w:rPr>
          <w:rFonts w:cs="Times New Roman"/>
          <w:szCs w:val="24"/>
        </w:rPr>
        <w:t xml:space="preserve"> </w:t>
      </w:r>
      <w:r w:rsidR="00142648" w:rsidRPr="0079061A">
        <w:rPr>
          <w:rFonts w:cs="Times New Roman"/>
          <w:szCs w:val="24"/>
        </w:rPr>
        <w:t xml:space="preserve">punktides 1 ja 2 sätestatud </w:t>
      </w:r>
      <w:r w:rsidRPr="0079061A">
        <w:rPr>
          <w:rFonts w:cs="Times New Roman"/>
          <w:szCs w:val="24"/>
        </w:rPr>
        <w:t>keskkonnakaitseload</w:t>
      </w:r>
      <w:r w:rsidR="008F0D53" w:rsidRPr="0079061A">
        <w:rPr>
          <w:rFonts w:cs="Times New Roman"/>
          <w:szCs w:val="24"/>
        </w:rPr>
        <w:t xml:space="preserve"> ning atmosfääriõhu kaitse seaduse</w:t>
      </w:r>
      <w:r w:rsidR="00CE02C4" w:rsidRPr="0079061A">
        <w:rPr>
          <w:rFonts w:cs="Times New Roman"/>
          <w:szCs w:val="24"/>
        </w:rPr>
        <w:t xml:space="preserve"> §-s 80</w:t>
      </w:r>
      <w:r w:rsidR="008F0D53" w:rsidRPr="0079061A">
        <w:rPr>
          <w:rFonts w:cs="Times New Roman"/>
          <w:szCs w:val="24"/>
        </w:rPr>
        <w:t>, jäätmeseaduse</w:t>
      </w:r>
      <w:r w:rsidR="00CE02C4" w:rsidRPr="0079061A">
        <w:rPr>
          <w:rFonts w:cs="Times New Roman"/>
          <w:szCs w:val="24"/>
        </w:rPr>
        <w:t xml:space="preserve"> §-s 98</w:t>
      </w:r>
      <w:r w:rsidR="00CE02C4" w:rsidRPr="0079061A">
        <w:rPr>
          <w:rFonts w:cs="Times New Roman"/>
          <w:szCs w:val="24"/>
          <w:vertAlign w:val="superscript"/>
        </w:rPr>
        <w:t>7</w:t>
      </w:r>
      <w:r w:rsidR="008F0D53" w:rsidRPr="0079061A">
        <w:rPr>
          <w:rFonts w:cs="Times New Roman"/>
          <w:szCs w:val="24"/>
        </w:rPr>
        <w:t>, tööstusheiteseaduse</w:t>
      </w:r>
      <w:r w:rsidR="00CE02C4" w:rsidRPr="0079061A">
        <w:rPr>
          <w:rFonts w:cs="Times New Roman"/>
          <w:szCs w:val="24"/>
        </w:rPr>
        <w:t xml:space="preserve"> § 134 lõikes 3</w:t>
      </w:r>
      <w:r w:rsidR="008F0D53" w:rsidRPr="0079061A">
        <w:rPr>
          <w:rFonts w:cs="Times New Roman"/>
          <w:szCs w:val="24"/>
        </w:rPr>
        <w:t xml:space="preserve"> ja veeseaduse </w:t>
      </w:r>
      <w:r w:rsidR="00B43DA7" w:rsidRPr="0079061A">
        <w:rPr>
          <w:rFonts w:cs="Times New Roman"/>
          <w:szCs w:val="24"/>
        </w:rPr>
        <w:t>§</w:t>
      </w:r>
      <w:r w:rsidR="00CE02C4" w:rsidRPr="0079061A">
        <w:rPr>
          <w:rFonts w:cs="Times New Roman"/>
          <w:szCs w:val="24"/>
        </w:rPr>
        <w:t>-s</w:t>
      </w:r>
      <w:r w:rsidR="00B43DA7" w:rsidRPr="0079061A">
        <w:rPr>
          <w:rFonts w:cs="Times New Roman"/>
          <w:szCs w:val="24"/>
        </w:rPr>
        <w:t xml:space="preserve"> 196 </w:t>
      </w:r>
      <w:r w:rsidR="00CE02C4" w:rsidRPr="0079061A">
        <w:rPr>
          <w:rFonts w:cs="Times New Roman"/>
          <w:szCs w:val="24"/>
        </w:rPr>
        <w:t>nimetatud</w:t>
      </w:r>
      <w:r w:rsidR="008F0D53" w:rsidRPr="0079061A">
        <w:rPr>
          <w:rFonts w:cs="Times New Roman"/>
          <w:szCs w:val="24"/>
        </w:rPr>
        <w:t xml:space="preserve"> registreeringud</w:t>
      </w:r>
      <w:r w:rsidRPr="0079061A">
        <w:rPr>
          <w:rFonts w:cs="Times New Roman"/>
          <w:szCs w:val="24"/>
        </w:rPr>
        <w:t>.</w:t>
      </w:r>
    </w:p>
    <w:p w14:paraId="5E1ED802" w14:textId="77777777" w:rsidR="0014591F" w:rsidRPr="0079061A" w:rsidRDefault="0014591F" w:rsidP="00294F21">
      <w:pPr>
        <w:spacing w:line="240" w:lineRule="auto"/>
        <w:rPr>
          <w:rFonts w:cs="Times New Roman"/>
          <w:szCs w:val="24"/>
        </w:rPr>
      </w:pPr>
    </w:p>
    <w:p w14:paraId="6051B425" w14:textId="77777777" w:rsidR="0014591F" w:rsidRPr="0079061A" w:rsidRDefault="0014591F" w:rsidP="00294F21">
      <w:pPr>
        <w:spacing w:line="240" w:lineRule="auto"/>
        <w:rPr>
          <w:rFonts w:cs="Times New Roman"/>
          <w:szCs w:val="24"/>
        </w:rPr>
      </w:pPr>
      <w:r w:rsidRPr="0079061A">
        <w:rPr>
          <w:rFonts w:cs="Times New Roman"/>
          <w:szCs w:val="24"/>
        </w:rPr>
        <w:t>(3) Taastuvenergiajaamaga samas asukohas paiknev salvestusseade koosneb energiasalvestusseadmest ja taastuvenergiajaamast, mis on ühendatud sama võrgu liitumispunkti.</w:t>
      </w:r>
    </w:p>
    <w:p w14:paraId="3978CD1A" w14:textId="77777777" w:rsidR="0014591F" w:rsidRPr="0079061A" w:rsidRDefault="0014591F" w:rsidP="00294F21">
      <w:pPr>
        <w:spacing w:line="240" w:lineRule="auto"/>
        <w:rPr>
          <w:rFonts w:cs="Times New Roman"/>
          <w:szCs w:val="24"/>
        </w:rPr>
      </w:pPr>
    </w:p>
    <w:p w14:paraId="6A613A3B" w14:textId="355F9E28" w:rsidR="0014591F" w:rsidRPr="0079061A" w:rsidRDefault="0014591F" w:rsidP="00294F21">
      <w:pPr>
        <w:spacing w:line="240" w:lineRule="auto"/>
        <w:rPr>
          <w:rFonts w:cs="Times New Roman"/>
          <w:szCs w:val="24"/>
        </w:rPr>
      </w:pPr>
      <w:r w:rsidRPr="0079061A">
        <w:rPr>
          <w:rFonts w:cs="Times New Roman"/>
          <w:szCs w:val="24"/>
        </w:rPr>
        <w:t xml:space="preserve">(4) Taastuvenergiajaama ajakohastamine on taastuvenergiat tootva jaama ja selle võrguga ühendamiseks vajalike ehitiste uuendamine, sealhulgas paigaldiste või käitamissüsteemide ja seadmete täielik või osaline asendamine tootmisvõimsuse </w:t>
      </w:r>
      <w:r w:rsidR="009B7E65">
        <w:rPr>
          <w:rFonts w:cs="Times New Roman"/>
          <w:szCs w:val="24"/>
        </w:rPr>
        <w:t>muutmiseks</w:t>
      </w:r>
      <w:r w:rsidRPr="0079061A">
        <w:rPr>
          <w:rFonts w:cs="Times New Roman"/>
          <w:szCs w:val="24"/>
        </w:rPr>
        <w:t xml:space="preserve"> või paigaldise võimsuse või tõhususe suurendamiseks.</w:t>
      </w:r>
    </w:p>
    <w:p w14:paraId="603DAC6C" w14:textId="77777777" w:rsidR="0014591F" w:rsidRPr="0079061A" w:rsidRDefault="0014591F" w:rsidP="00294F21">
      <w:pPr>
        <w:spacing w:line="240" w:lineRule="auto"/>
        <w:rPr>
          <w:rFonts w:cs="Times New Roman"/>
          <w:szCs w:val="24"/>
        </w:rPr>
      </w:pPr>
    </w:p>
    <w:p w14:paraId="390C89B8" w14:textId="77777777" w:rsidR="0014591F" w:rsidRPr="0079061A" w:rsidRDefault="0014591F" w:rsidP="7C41D2B1">
      <w:pPr>
        <w:spacing w:line="240" w:lineRule="auto"/>
        <w:rPr>
          <w:rFonts w:cs="Times New Roman"/>
          <w:b/>
          <w:bCs/>
        </w:rPr>
      </w:pPr>
      <w:r w:rsidRPr="7C41D2B1">
        <w:rPr>
          <w:rFonts w:cs="Times New Roman"/>
          <w:b/>
          <w:bCs/>
        </w:rPr>
        <w:t>§ 32</w:t>
      </w:r>
      <w:r w:rsidRPr="7C41D2B1">
        <w:rPr>
          <w:rFonts w:cs="Times New Roman"/>
          <w:b/>
          <w:bCs/>
          <w:vertAlign w:val="superscript"/>
        </w:rPr>
        <w:t>17</w:t>
      </w:r>
      <w:r w:rsidRPr="7C41D2B1">
        <w:rPr>
          <w:rFonts w:cs="Times New Roman"/>
          <w:b/>
          <w:bCs/>
        </w:rPr>
        <w:t>. Taastuvenergia projekti menetluse alustamine</w:t>
      </w:r>
    </w:p>
    <w:p w14:paraId="310C338F" w14:textId="77777777" w:rsidR="0014591F" w:rsidRPr="0079061A" w:rsidRDefault="0014591F" w:rsidP="00294F21">
      <w:pPr>
        <w:spacing w:line="240" w:lineRule="auto"/>
        <w:rPr>
          <w:rFonts w:cs="Times New Roman"/>
          <w:szCs w:val="24"/>
        </w:rPr>
      </w:pPr>
    </w:p>
    <w:p w14:paraId="3C22B503" w14:textId="77777777" w:rsidR="0014591F" w:rsidRPr="0079061A" w:rsidRDefault="0014591F" w:rsidP="00294F21">
      <w:pPr>
        <w:spacing w:line="240" w:lineRule="auto"/>
        <w:rPr>
          <w:rFonts w:cs="Times New Roman"/>
          <w:szCs w:val="24"/>
        </w:rPr>
      </w:pPr>
      <w:r w:rsidRPr="0079061A">
        <w:rPr>
          <w:rFonts w:cs="Times New Roman"/>
          <w:szCs w:val="24"/>
        </w:rPr>
        <w:t>(1) Taastuvenergia projekti menetluse käesoleva seaduse §-s 32</w:t>
      </w:r>
      <w:r w:rsidRPr="0079061A">
        <w:rPr>
          <w:rFonts w:cs="Times New Roman"/>
          <w:szCs w:val="24"/>
          <w:vertAlign w:val="superscript"/>
        </w:rPr>
        <w:t>19</w:t>
      </w:r>
      <w:r w:rsidRPr="0079061A">
        <w:rPr>
          <w:rFonts w:cs="Times New Roman"/>
          <w:szCs w:val="24"/>
        </w:rPr>
        <w:t xml:space="preserve"> sätestatud tähtaja kulgemine algab taastuvenergia projektide loamenetluse kontaktpunkti kaudu sellekohase:</w:t>
      </w:r>
    </w:p>
    <w:p w14:paraId="1A87198C" w14:textId="22F4CA30" w:rsidR="0014591F" w:rsidRPr="0079061A" w:rsidRDefault="0014591F" w:rsidP="00294F21">
      <w:pPr>
        <w:spacing w:line="240" w:lineRule="auto"/>
        <w:rPr>
          <w:rFonts w:cs="Times New Roman"/>
          <w:szCs w:val="24"/>
        </w:rPr>
      </w:pPr>
      <w:r w:rsidRPr="0079061A">
        <w:rPr>
          <w:rFonts w:cs="Times New Roman"/>
          <w:szCs w:val="24"/>
        </w:rPr>
        <w:t xml:space="preserve">1) </w:t>
      </w:r>
      <w:bookmarkStart w:id="116" w:name="_Hlk175907261"/>
      <w:r w:rsidRPr="0079061A">
        <w:rPr>
          <w:rFonts w:cs="Times New Roman"/>
          <w:szCs w:val="24"/>
        </w:rPr>
        <w:t>ehitusloa taotluse või ehitusteatise esitamisest;</w:t>
      </w:r>
      <w:bookmarkEnd w:id="116"/>
    </w:p>
    <w:p w14:paraId="4BEBC116" w14:textId="5D04899A" w:rsidR="0014591F" w:rsidRPr="0079061A" w:rsidRDefault="0014591F" w:rsidP="00294F21">
      <w:pPr>
        <w:spacing w:line="240" w:lineRule="auto"/>
        <w:rPr>
          <w:rFonts w:cs="Times New Roman"/>
          <w:szCs w:val="24"/>
        </w:rPr>
      </w:pPr>
      <w:r w:rsidRPr="0079061A">
        <w:rPr>
          <w:rFonts w:cs="Times New Roman"/>
          <w:szCs w:val="24"/>
        </w:rPr>
        <w:t>2) ehitusseadustiku §</w:t>
      </w:r>
      <w:r w:rsidR="00B955A5" w:rsidRPr="0079061A">
        <w:rPr>
          <w:rFonts w:cs="Times New Roman"/>
          <w:szCs w:val="24"/>
        </w:rPr>
        <w:t xml:space="preserve"> </w:t>
      </w:r>
      <w:r w:rsidRPr="0079061A">
        <w:rPr>
          <w:rFonts w:cs="Times New Roman"/>
          <w:szCs w:val="24"/>
        </w:rPr>
        <w:t>113</w:t>
      </w:r>
      <w:r w:rsidRPr="0079061A">
        <w:rPr>
          <w:rFonts w:cs="Times New Roman"/>
          <w:szCs w:val="24"/>
          <w:vertAlign w:val="superscript"/>
        </w:rPr>
        <w:t xml:space="preserve">1 </w:t>
      </w:r>
      <w:r w:rsidRPr="0079061A">
        <w:rPr>
          <w:rFonts w:cs="Times New Roman"/>
          <w:szCs w:val="24"/>
        </w:rPr>
        <w:t>lõike 1</w:t>
      </w:r>
      <w:r w:rsidRPr="0079061A">
        <w:rPr>
          <w:rFonts w:cs="Times New Roman"/>
          <w:szCs w:val="24"/>
          <w:vertAlign w:val="superscript"/>
        </w:rPr>
        <w:t>2</w:t>
      </w:r>
      <w:r w:rsidRPr="0079061A">
        <w:rPr>
          <w:rFonts w:cs="Times New Roman"/>
          <w:szCs w:val="24"/>
        </w:rPr>
        <w:t xml:space="preserve"> tähenduses meretuulepargi hoonestusloa taotluse menetlusse võtmisest.</w:t>
      </w:r>
    </w:p>
    <w:p w14:paraId="2E5B4FCC" w14:textId="77777777" w:rsidR="0014591F" w:rsidRPr="0079061A" w:rsidRDefault="0014591F" w:rsidP="00294F21">
      <w:pPr>
        <w:spacing w:line="240" w:lineRule="auto"/>
        <w:rPr>
          <w:rFonts w:cs="Times New Roman"/>
          <w:szCs w:val="24"/>
        </w:rPr>
      </w:pPr>
    </w:p>
    <w:p w14:paraId="001100AE" w14:textId="4349F7B2" w:rsidR="0014591F" w:rsidRPr="0079061A" w:rsidRDefault="0014591F" w:rsidP="00294F21">
      <w:pPr>
        <w:spacing w:line="240" w:lineRule="auto"/>
        <w:rPr>
          <w:rFonts w:cs="Times New Roman"/>
          <w:szCs w:val="24"/>
        </w:rPr>
      </w:pPr>
      <w:r w:rsidRPr="0079061A">
        <w:rPr>
          <w:rFonts w:cs="Times New Roman"/>
          <w:szCs w:val="24"/>
        </w:rPr>
        <w:t xml:space="preserve">(2) Kui kavandatav tegevus eeldab </w:t>
      </w:r>
      <w:r w:rsidR="00B955A5" w:rsidRPr="0079061A">
        <w:rPr>
          <w:rFonts w:cs="Times New Roman"/>
          <w:szCs w:val="24"/>
        </w:rPr>
        <w:t>lisaks</w:t>
      </w:r>
      <w:r w:rsidRPr="0079061A">
        <w:rPr>
          <w:rFonts w:cs="Times New Roman"/>
          <w:szCs w:val="24"/>
        </w:rPr>
        <w:t xml:space="preserve"> käesoleva paragrahvi lõike 1 punktis 1 nimetat</w:t>
      </w:r>
      <w:r w:rsidR="000E0344" w:rsidRPr="0079061A">
        <w:rPr>
          <w:rFonts w:cs="Times New Roman"/>
          <w:szCs w:val="24"/>
        </w:rPr>
        <w:t>u</w:t>
      </w:r>
      <w:r w:rsidR="002B0545" w:rsidRPr="0079061A">
        <w:rPr>
          <w:rFonts w:cs="Times New Roman"/>
          <w:szCs w:val="24"/>
        </w:rPr>
        <w:t>le</w:t>
      </w:r>
      <w:r w:rsidRPr="0079061A">
        <w:rPr>
          <w:rFonts w:cs="Times New Roman"/>
          <w:szCs w:val="24"/>
        </w:rPr>
        <w:t xml:space="preserve"> </w:t>
      </w:r>
      <w:r w:rsidR="00B43DA7" w:rsidRPr="0079061A">
        <w:rPr>
          <w:rFonts w:cs="Times New Roman"/>
          <w:szCs w:val="24"/>
        </w:rPr>
        <w:t>keskkonnaalast tegevusluba</w:t>
      </w:r>
      <w:r w:rsidRPr="0079061A">
        <w:rPr>
          <w:rFonts w:cs="Times New Roman"/>
          <w:szCs w:val="24"/>
        </w:rPr>
        <w:t xml:space="preserve">, tuleb ehitusloa taotluse või ehitusteatise esitamisel esitada ka </w:t>
      </w:r>
      <w:r w:rsidR="00B43DA7" w:rsidRPr="0079061A">
        <w:rPr>
          <w:rFonts w:cs="Times New Roman"/>
          <w:szCs w:val="24"/>
        </w:rPr>
        <w:t xml:space="preserve">keskkonnaalase tegevusloa </w:t>
      </w:r>
      <w:r w:rsidRPr="0079061A">
        <w:rPr>
          <w:rFonts w:cs="Times New Roman"/>
          <w:szCs w:val="24"/>
        </w:rPr>
        <w:t>taotlus, misjärel algab käesoleva seaduse §-s 32</w:t>
      </w:r>
      <w:r w:rsidRPr="0079061A">
        <w:rPr>
          <w:rFonts w:cs="Times New Roman"/>
          <w:szCs w:val="24"/>
          <w:vertAlign w:val="superscript"/>
        </w:rPr>
        <w:t>19</w:t>
      </w:r>
      <w:r w:rsidRPr="0079061A">
        <w:rPr>
          <w:rFonts w:cs="Times New Roman"/>
          <w:szCs w:val="24"/>
        </w:rPr>
        <w:t xml:space="preserve"> sätestatud tähtaja kulgemine. Võimaliku kaasneva ebasoodsa keskkonnamõju korral tuleb ehitusloa taotlusele või ehitusteatisele ja keskkonna</w:t>
      </w:r>
      <w:r w:rsidR="00B43DA7" w:rsidRPr="0079061A">
        <w:rPr>
          <w:rFonts w:cs="Times New Roman"/>
          <w:szCs w:val="24"/>
        </w:rPr>
        <w:t>alase tegevus</w:t>
      </w:r>
      <w:r w:rsidRPr="0079061A">
        <w:rPr>
          <w:rFonts w:cs="Times New Roman"/>
          <w:szCs w:val="24"/>
        </w:rPr>
        <w:t>loa taotlusele lisada andmed leevendusmeetmete kohta.</w:t>
      </w:r>
    </w:p>
    <w:p w14:paraId="2753D633" w14:textId="77777777" w:rsidR="0014591F" w:rsidRPr="0079061A" w:rsidRDefault="0014591F" w:rsidP="00294F21">
      <w:pPr>
        <w:spacing w:line="240" w:lineRule="auto"/>
        <w:rPr>
          <w:rFonts w:cs="Times New Roman"/>
          <w:szCs w:val="24"/>
        </w:rPr>
      </w:pPr>
    </w:p>
    <w:p w14:paraId="564D24D7" w14:textId="77777777" w:rsidR="0014591F" w:rsidRPr="0079061A" w:rsidRDefault="0014591F" w:rsidP="00294F21">
      <w:pPr>
        <w:spacing w:line="240" w:lineRule="auto"/>
        <w:rPr>
          <w:rFonts w:cs="Times New Roman"/>
          <w:szCs w:val="24"/>
        </w:rPr>
      </w:pPr>
      <w:r w:rsidRPr="0079061A">
        <w:rPr>
          <w:rFonts w:cs="Times New Roman"/>
          <w:szCs w:val="24"/>
        </w:rPr>
        <w:t>(3) Taastuvenergia projektide loamenetluse kontaktpunkti ülesandeid täidab ehitisregister.</w:t>
      </w:r>
    </w:p>
    <w:p w14:paraId="688B2A10" w14:textId="77777777" w:rsidR="0014591F" w:rsidRPr="0079061A" w:rsidRDefault="0014591F" w:rsidP="00294F21">
      <w:pPr>
        <w:spacing w:line="240" w:lineRule="auto"/>
        <w:rPr>
          <w:rFonts w:cs="Times New Roman"/>
          <w:szCs w:val="24"/>
        </w:rPr>
      </w:pPr>
    </w:p>
    <w:p w14:paraId="3DD99F79" w14:textId="77777777" w:rsidR="0014591F" w:rsidRPr="0079061A" w:rsidRDefault="0014591F" w:rsidP="00294F21">
      <w:pPr>
        <w:spacing w:line="240" w:lineRule="auto"/>
        <w:rPr>
          <w:rFonts w:cs="Times New Roman"/>
          <w:szCs w:val="24"/>
        </w:rPr>
      </w:pPr>
      <w:r w:rsidRPr="0079061A">
        <w:rPr>
          <w:rFonts w:cs="Times New Roman"/>
          <w:szCs w:val="24"/>
        </w:rPr>
        <w:t>(4) Taastuvenergia projekti menetluses hinnatakse enne tegevusloa taotluse menetlusse võtmist taotluse nõuetele vastavust järgmiselt:</w:t>
      </w:r>
    </w:p>
    <w:p w14:paraId="60C7C1DE" w14:textId="497EFDD7" w:rsidR="0014591F" w:rsidRPr="0079061A" w:rsidRDefault="0014591F" w:rsidP="00294F21">
      <w:pPr>
        <w:spacing w:line="240" w:lineRule="auto"/>
        <w:rPr>
          <w:rFonts w:cs="Times New Roman"/>
          <w:szCs w:val="24"/>
        </w:rPr>
      </w:pPr>
      <w:r w:rsidRPr="0079061A">
        <w:rPr>
          <w:rFonts w:cs="Times New Roman"/>
          <w:szCs w:val="24"/>
        </w:rPr>
        <w:t xml:space="preserve">1) kui taastuvenergia projekti elluviimiseks tuleb taotleda </w:t>
      </w:r>
      <w:r w:rsidR="00B43DA7" w:rsidRPr="0079061A">
        <w:rPr>
          <w:rFonts w:cs="Times New Roman"/>
          <w:szCs w:val="24"/>
        </w:rPr>
        <w:t>keskkonnaalast tegevusluba</w:t>
      </w:r>
      <w:r w:rsidRPr="0079061A">
        <w:rPr>
          <w:rFonts w:cs="Times New Roman"/>
          <w:szCs w:val="24"/>
        </w:rPr>
        <w:t xml:space="preserve">, teeb Keskkonnaamet </w:t>
      </w:r>
      <w:r w:rsidR="00B43DA7" w:rsidRPr="0079061A">
        <w:rPr>
          <w:rFonts w:cs="Times New Roman"/>
          <w:szCs w:val="24"/>
        </w:rPr>
        <w:t xml:space="preserve">keskkonnaalase tegevusloa </w:t>
      </w:r>
      <w:r w:rsidRPr="0079061A">
        <w:rPr>
          <w:rFonts w:cs="Times New Roman"/>
          <w:szCs w:val="24"/>
        </w:rPr>
        <w:t xml:space="preserve">taotluse menetlusse võtmise otsuse 30 päeva jooksul taotluse esitamisest, </w:t>
      </w:r>
      <w:r w:rsidR="00945D7B" w:rsidRPr="00E7440B">
        <w:rPr>
          <w:rFonts w:cs="Times New Roman"/>
          <w:szCs w:val="24"/>
        </w:rPr>
        <w:t>kui</w:t>
      </w:r>
      <w:r w:rsidR="00945D7B" w:rsidRPr="00DD6541">
        <w:rPr>
          <w:rFonts w:cs="Times New Roman"/>
          <w:szCs w:val="24"/>
        </w:rPr>
        <w:t xml:space="preserve"> </w:t>
      </w:r>
      <w:r w:rsidR="00DD6541" w:rsidRPr="008D3366">
        <w:rPr>
          <w:rFonts w:cs="Times New Roman"/>
          <w:szCs w:val="24"/>
        </w:rPr>
        <w:t xml:space="preserve">sellel </w:t>
      </w:r>
      <w:r w:rsidRPr="00DD6541">
        <w:rPr>
          <w:rFonts w:cs="Times New Roman"/>
          <w:szCs w:val="24"/>
        </w:rPr>
        <w:t>esitatud andmed on loa menetluse algatamiseks nõuetekohased,</w:t>
      </w:r>
      <w:r w:rsidRPr="0079061A">
        <w:rPr>
          <w:rFonts w:cs="Times New Roman"/>
          <w:szCs w:val="24"/>
        </w:rPr>
        <w:t xml:space="preserve"> ning annab vajaduse korral tähtaja puuduste kõrvaldamiseks;</w:t>
      </w:r>
    </w:p>
    <w:p w14:paraId="6A65447A" w14:textId="2A087849" w:rsidR="0014591F" w:rsidRPr="0079061A" w:rsidRDefault="0014591F" w:rsidP="00294F21">
      <w:pPr>
        <w:spacing w:line="240" w:lineRule="auto"/>
        <w:rPr>
          <w:rFonts w:cs="Times New Roman"/>
          <w:szCs w:val="24"/>
        </w:rPr>
      </w:pPr>
      <w:r w:rsidRPr="0079061A">
        <w:rPr>
          <w:rFonts w:cs="Times New Roman"/>
          <w:szCs w:val="24"/>
        </w:rPr>
        <w:t>2) kui taastuvenergia projekti elluviimiseks taotletakse meretuulepargi hoonestusluba, teeb Tarbijakaitse ja Tehnilise Järelevalve Amet hoonestusloa menetluse algatamise otsuse ehitusseadustiku § 113</w:t>
      </w:r>
      <w:r w:rsidRPr="0079061A">
        <w:rPr>
          <w:rFonts w:cs="Times New Roman"/>
          <w:szCs w:val="24"/>
          <w:vertAlign w:val="superscript"/>
        </w:rPr>
        <w:t>4</w:t>
      </w:r>
      <w:r w:rsidRPr="0079061A">
        <w:rPr>
          <w:rFonts w:cs="Times New Roman"/>
          <w:szCs w:val="24"/>
        </w:rPr>
        <w:t xml:space="preserve"> lõikes 2 sätestatud aja jooksul.</w:t>
      </w:r>
    </w:p>
    <w:p w14:paraId="4A00EC90" w14:textId="77777777" w:rsidR="0014591F" w:rsidRPr="0079061A" w:rsidRDefault="0014591F" w:rsidP="00294F21">
      <w:pPr>
        <w:spacing w:line="240" w:lineRule="auto"/>
        <w:rPr>
          <w:rFonts w:cs="Times New Roman"/>
          <w:szCs w:val="24"/>
        </w:rPr>
      </w:pPr>
    </w:p>
    <w:p w14:paraId="20802DE6" w14:textId="427FE03D" w:rsidR="0014591F" w:rsidRPr="0079061A" w:rsidRDefault="0014591F" w:rsidP="00294F21">
      <w:pPr>
        <w:spacing w:line="240" w:lineRule="auto"/>
        <w:rPr>
          <w:rFonts w:cs="Times New Roman"/>
          <w:szCs w:val="24"/>
        </w:rPr>
      </w:pPr>
      <w:bookmarkStart w:id="117" w:name="_Hlk173226168"/>
      <w:r w:rsidRPr="008D3366">
        <w:rPr>
          <w:rFonts w:cs="Times New Roman"/>
          <w:szCs w:val="24"/>
        </w:rPr>
        <w:t xml:space="preserve">(5) Kui Keskkonnaamet ei ole käesoleva paragrahvi lõike </w:t>
      </w:r>
      <w:r w:rsidR="00945D7B" w:rsidRPr="008D3366">
        <w:rPr>
          <w:rFonts w:cs="Times New Roman"/>
          <w:szCs w:val="24"/>
        </w:rPr>
        <w:t>4</w:t>
      </w:r>
      <w:r w:rsidRPr="008D3366">
        <w:rPr>
          <w:rFonts w:cs="Times New Roman"/>
          <w:szCs w:val="24"/>
        </w:rPr>
        <w:t xml:space="preserve"> punktis 1</w:t>
      </w:r>
      <w:r w:rsidRPr="0079061A">
        <w:rPr>
          <w:rFonts w:cs="Times New Roman"/>
          <w:szCs w:val="24"/>
        </w:rPr>
        <w:t xml:space="preserve"> nimetatud juhul 30 päeva jooksul teavitanud taotluse läbi vaatamata jätmisest, loetakse taotlus menetlusse võetuks.</w:t>
      </w:r>
    </w:p>
    <w:bookmarkEnd w:id="117"/>
    <w:p w14:paraId="706DA55F" w14:textId="77777777" w:rsidR="0014591F" w:rsidRPr="0079061A" w:rsidRDefault="0014591F" w:rsidP="00294F21">
      <w:pPr>
        <w:spacing w:line="240" w:lineRule="auto"/>
        <w:rPr>
          <w:rFonts w:cs="Times New Roman"/>
          <w:szCs w:val="24"/>
        </w:rPr>
      </w:pPr>
    </w:p>
    <w:p w14:paraId="396E1F07" w14:textId="77777777" w:rsidR="0014591F" w:rsidRPr="0079061A" w:rsidRDefault="0014591F" w:rsidP="00294F21">
      <w:pPr>
        <w:spacing w:line="240" w:lineRule="auto"/>
        <w:rPr>
          <w:rFonts w:cs="Times New Roman"/>
          <w:b/>
          <w:szCs w:val="24"/>
        </w:rPr>
      </w:pPr>
      <w:r w:rsidRPr="0079061A">
        <w:rPr>
          <w:rFonts w:cs="Times New Roman"/>
          <w:b/>
          <w:szCs w:val="24"/>
        </w:rPr>
        <w:t>§ 32</w:t>
      </w:r>
      <w:r w:rsidRPr="0079061A">
        <w:rPr>
          <w:rFonts w:cs="Times New Roman"/>
          <w:b/>
          <w:szCs w:val="24"/>
          <w:vertAlign w:val="superscript"/>
        </w:rPr>
        <w:t>18</w:t>
      </w:r>
      <w:r w:rsidRPr="0079061A">
        <w:rPr>
          <w:rFonts w:cs="Times New Roman"/>
          <w:b/>
          <w:szCs w:val="24"/>
        </w:rPr>
        <w:t>. Taastuvenergia projekti tegevusloa ja keskkonnamõju hindamise menetlemine</w:t>
      </w:r>
    </w:p>
    <w:p w14:paraId="50A93093" w14:textId="77777777" w:rsidR="0014591F" w:rsidRPr="0079061A" w:rsidRDefault="0014591F" w:rsidP="00294F21">
      <w:pPr>
        <w:spacing w:line="240" w:lineRule="auto"/>
        <w:rPr>
          <w:rFonts w:cs="Times New Roman"/>
          <w:szCs w:val="24"/>
        </w:rPr>
      </w:pPr>
    </w:p>
    <w:p w14:paraId="05B959DD" w14:textId="54B075A0" w:rsidR="0014591F" w:rsidRPr="0079061A" w:rsidRDefault="0014591F" w:rsidP="00294F21">
      <w:pPr>
        <w:spacing w:line="240" w:lineRule="auto"/>
        <w:rPr>
          <w:rFonts w:cs="Times New Roman"/>
          <w:szCs w:val="24"/>
        </w:rPr>
      </w:pPr>
      <w:r w:rsidRPr="0079061A">
        <w:rPr>
          <w:rFonts w:cs="Times New Roman"/>
          <w:szCs w:val="24"/>
        </w:rPr>
        <w:lastRenderedPageBreak/>
        <w:t xml:space="preserve">(1) Taastuvenergia projekti </w:t>
      </w:r>
      <w:r w:rsidR="008E079B" w:rsidRPr="0079061A">
        <w:rPr>
          <w:rFonts w:cs="Times New Roman"/>
          <w:szCs w:val="24"/>
        </w:rPr>
        <w:t>menetlusele kohaldatakse</w:t>
      </w:r>
      <w:r w:rsidR="002F580F" w:rsidRPr="0079061A">
        <w:rPr>
          <w:rFonts w:cs="Times New Roman"/>
          <w:szCs w:val="24"/>
        </w:rPr>
        <w:t xml:space="preserve"> käesoleva seaduse</w:t>
      </w:r>
      <w:r w:rsidR="008E079B" w:rsidRPr="0079061A">
        <w:rPr>
          <w:rFonts w:cs="Times New Roman"/>
          <w:szCs w:val="24"/>
        </w:rPr>
        <w:t xml:space="preserve"> § 32</w:t>
      </w:r>
      <w:r w:rsidR="008E079B" w:rsidRPr="0079061A">
        <w:rPr>
          <w:rFonts w:cs="Times New Roman"/>
          <w:szCs w:val="24"/>
          <w:vertAlign w:val="superscript"/>
        </w:rPr>
        <w:t>16</w:t>
      </w:r>
      <w:r w:rsidR="008E079B" w:rsidRPr="0079061A">
        <w:rPr>
          <w:rFonts w:cs="Times New Roman"/>
          <w:szCs w:val="24"/>
        </w:rPr>
        <w:t xml:space="preserve"> lõikes 1 nimetatud asjakohase tegevusloa taotlemist ja andmist ning keskkonnamõju hindamist reguleerivaid norme käesolevas seaduses sätestatud </w:t>
      </w:r>
      <w:r w:rsidR="008D3366">
        <w:rPr>
          <w:rFonts w:cs="Times New Roman"/>
          <w:szCs w:val="24"/>
        </w:rPr>
        <w:t>eranditega</w:t>
      </w:r>
      <w:r w:rsidR="008E079B" w:rsidRPr="0079061A">
        <w:rPr>
          <w:rFonts w:cs="Times New Roman"/>
          <w:szCs w:val="24"/>
        </w:rPr>
        <w:t>.</w:t>
      </w:r>
    </w:p>
    <w:p w14:paraId="32B91A53" w14:textId="77777777" w:rsidR="0014591F" w:rsidRPr="0079061A" w:rsidRDefault="0014591F" w:rsidP="00294F21">
      <w:pPr>
        <w:spacing w:line="240" w:lineRule="auto"/>
        <w:rPr>
          <w:rFonts w:cs="Times New Roman"/>
          <w:szCs w:val="24"/>
        </w:rPr>
      </w:pPr>
    </w:p>
    <w:p w14:paraId="0233ADFC" w14:textId="2247E266" w:rsidR="0014591F" w:rsidRPr="0079061A" w:rsidRDefault="0014591F" w:rsidP="00294F21">
      <w:pPr>
        <w:spacing w:line="240" w:lineRule="auto"/>
        <w:rPr>
          <w:rFonts w:cs="Times New Roman"/>
          <w:szCs w:val="24"/>
        </w:rPr>
      </w:pPr>
      <w:r w:rsidRPr="0079061A">
        <w:rPr>
          <w:rFonts w:cs="Times New Roman"/>
          <w:szCs w:val="24"/>
        </w:rPr>
        <w:t>(2) Kui taastuvenergia projekti elluviimiseks taotletava tegevusloa andmiseks on vajalik keskkonnamõju hindamine, tehakse projekti menetluses üks keskkonnamõju hindamise algatamise otsus ja tehakse üks kõikide tegevuslubade andmiseks vajalikku teavet koondav keskkonnamõju hindamine.</w:t>
      </w:r>
    </w:p>
    <w:p w14:paraId="13A64922" w14:textId="77777777" w:rsidR="0014591F" w:rsidRPr="0079061A" w:rsidRDefault="0014591F" w:rsidP="00294F21">
      <w:pPr>
        <w:spacing w:line="240" w:lineRule="auto"/>
        <w:rPr>
          <w:rFonts w:cs="Times New Roman"/>
          <w:szCs w:val="24"/>
        </w:rPr>
      </w:pPr>
    </w:p>
    <w:p w14:paraId="6D5053C0" w14:textId="77777777" w:rsidR="0014591F" w:rsidRPr="0079061A" w:rsidRDefault="0014591F" w:rsidP="00294F21">
      <w:pPr>
        <w:spacing w:line="240" w:lineRule="auto"/>
        <w:rPr>
          <w:rFonts w:cs="Times New Roman"/>
          <w:szCs w:val="24"/>
        </w:rPr>
      </w:pPr>
      <w:r w:rsidRPr="001604B7">
        <w:rPr>
          <w:rFonts w:cs="Times New Roman"/>
          <w:szCs w:val="24"/>
        </w:rPr>
        <w:t>(3) Keskkonnamõju hindamist ei algatata järgmiste taastuvenergia projektide menetluses:</w:t>
      </w:r>
    </w:p>
    <w:p w14:paraId="3DA9D8A6" w14:textId="77777777" w:rsidR="0014591F" w:rsidRPr="0079061A" w:rsidRDefault="0014591F" w:rsidP="00294F21">
      <w:pPr>
        <w:spacing w:line="240" w:lineRule="auto"/>
        <w:rPr>
          <w:rFonts w:cs="Times New Roman"/>
          <w:szCs w:val="24"/>
        </w:rPr>
      </w:pPr>
      <w:r w:rsidRPr="0079061A">
        <w:rPr>
          <w:rFonts w:cs="Times New Roman"/>
          <w:szCs w:val="24"/>
        </w:rPr>
        <w:t>1) ehitistele päikeseenergiaseadmete ja samas asukohas paiknevate energiasalvestite paigaldamine;</w:t>
      </w:r>
    </w:p>
    <w:p w14:paraId="37E9215C" w14:textId="58B3FA20" w:rsidR="0014591F" w:rsidRPr="0079061A" w:rsidRDefault="0014591F" w:rsidP="00294F21">
      <w:pPr>
        <w:spacing w:line="240" w:lineRule="auto"/>
        <w:rPr>
          <w:rFonts w:cs="Times New Roman"/>
          <w:szCs w:val="24"/>
        </w:rPr>
      </w:pPr>
      <w:r w:rsidRPr="0079061A">
        <w:rPr>
          <w:rFonts w:cs="Times New Roman"/>
          <w:szCs w:val="24"/>
        </w:rPr>
        <w:t xml:space="preserve">2) päikeseenergiaseadmete ajakohastamine, kui sellega ei suurene kasutatav ala ega </w:t>
      </w:r>
      <w:r w:rsidR="00DD6541">
        <w:rPr>
          <w:rFonts w:cs="Times New Roman"/>
          <w:szCs w:val="24"/>
        </w:rPr>
        <w:t xml:space="preserve">ole vaja võtta </w:t>
      </w:r>
      <w:r w:rsidRPr="0079061A">
        <w:rPr>
          <w:rFonts w:cs="Times New Roman"/>
          <w:szCs w:val="24"/>
        </w:rPr>
        <w:t>lisaleevendusmeetme</w:t>
      </w:r>
      <w:r w:rsidR="00DD6541">
        <w:rPr>
          <w:rFonts w:cs="Times New Roman"/>
          <w:szCs w:val="24"/>
        </w:rPr>
        <w:t>id</w:t>
      </w:r>
      <w:r w:rsidRPr="0079061A">
        <w:rPr>
          <w:rFonts w:cs="Times New Roman"/>
          <w:szCs w:val="24"/>
        </w:rPr>
        <w:t>.</w:t>
      </w:r>
    </w:p>
    <w:p w14:paraId="05B1A416" w14:textId="77777777" w:rsidR="0014591F" w:rsidRPr="0079061A" w:rsidRDefault="0014591F" w:rsidP="00294F21">
      <w:pPr>
        <w:spacing w:line="240" w:lineRule="auto"/>
        <w:rPr>
          <w:rFonts w:cs="Times New Roman"/>
          <w:szCs w:val="24"/>
        </w:rPr>
      </w:pPr>
    </w:p>
    <w:p w14:paraId="0AF0956B" w14:textId="6EAEBEEF" w:rsidR="0014591F" w:rsidRPr="0079061A" w:rsidRDefault="0014591F" w:rsidP="00294F21">
      <w:pPr>
        <w:spacing w:line="240" w:lineRule="auto"/>
        <w:rPr>
          <w:rFonts w:cs="Times New Roman"/>
          <w:szCs w:val="24"/>
        </w:rPr>
      </w:pPr>
      <w:r w:rsidRPr="0079061A">
        <w:rPr>
          <w:rFonts w:cs="Times New Roman"/>
          <w:szCs w:val="24"/>
        </w:rPr>
        <w:t>(4) Taastuvenergia projekti elluviimiseks vajaliku tegevusloa, välja arvatud meretuulepargi hoonestusl</w:t>
      </w:r>
      <w:r w:rsidR="00945D7B" w:rsidRPr="0079061A">
        <w:rPr>
          <w:rFonts w:cs="Times New Roman"/>
          <w:szCs w:val="24"/>
        </w:rPr>
        <w:t>uba</w:t>
      </w:r>
      <w:r w:rsidRPr="0079061A">
        <w:rPr>
          <w:rFonts w:cs="Times New Roman"/>
          <w:szCs w:val="24"/>
        </w:rPr>
        <w:t>, taotluse menetleja teeb otsuse keskkonnamõju hindamise algatamise või algatamata jätmise kohta 30 päeva jooksul tegevusloa taotluse menetlusse võtmisest.</w:t>
      </w:r>
    </w:p>
    <w:p w14:paraId="4AA0F0E7" w14:textId="77777777" w:rsidR="0014591F" w:rsidRPr="0079061A" w:rsidRDefault="0014591F" w:rsidP="00294F21">
      <w:pPr>
        <w:spacing w:line="240" w:lineRule="auto"/>
        <w:rPr>
          <w:rFonts w:cs="Times New Roman"/>
          <w:szCs w:val="24"/>
        </w:rPr>
      </w:pPr>
    </w:p>
    <w:p w14:paraId="1B46AF41" w14:textId="713001D9" w:rsidR="0014591F" w:rsidRPr="0079061A" w:rsidRDefault="0014591F" w:rsidP="00294F21">
      <w:pPr>
        <w:spacing w:line="240" w:lineRule="auto"/>
        <w:rPr>
          <w:rFonts w:cs="Times New Roman"/>
          <w:szCs w:val="24"/>
        </w:rPr>
      </w:pPr>
      <w:r w:rsidRPr="0079061A">
        <w:rPr>
          <w:rFonts w:cs="Times New Roman"/>
          <w:szCs w:val="24"/>
        </w:rPr>
        <w:t xml:space="preserve">(5) Kui ehitusloa menetluses </w:t>
      </w:r>
      <w:bookmarkStart w:id="118" w:name="_Hlk173242036"/>
      <w:r w:rsidRPr="0079061A">
        <w:rPr>
          <w:rFonts w:cs="Times New Roman"/>
          <w:szCs w:val="24"/>
        </w:rPr>
        <w:t>keskkonnamõju hindamise ja keskkonnajuhtimissüsteemi seaduse § 6 lõike 2 või 2</w:t>
      </w:r>
      <w:r w:rsidRPr="0079061A">
        <w:rPr>
          <w:rFonts w:cs="Times New Roman"/>
          <w:szCs w:val="24"/>
          <w:vertAlign w:val="superscript"/>
        </w:rPr>
        <w:t>1</w:t>
      </w:r>
      <w:r w:rsidRPr="0079061A">
        <w:rPr>
          <w:rFonts w:cs="Times New Roman"/>
          <w:szCs w:val="24"/>
        </w:rPr>
        <w:t xml:space="preserve"> kohase </w:t>
      </w:r>
      <w:bookmarkEnd w:id="118"/>
      <w:r w:rsidRPr="0079061A">
        <w:rPr>
          <w:rFonts w:cs="Times New Roman"/>
          <w:szCs w:val="24"/>
        </w:rPr>
        <w:t xml:space="preserve">eelhinnangu andmise käigus selgub keskkonnamõju hindamise algatamise vajadus </w:t>
      </w:r>
      <w:r w:rsidR="00DD6541">
        <w:rPr>
          <w:rFonts w:cs="Times New Roman"/>
          <w:szCs w:val="24"/>
        </w:rPr>
        <w:t>ning</w:t>
      </w:r>
      <w:r w:rsidRPr="0079061A">
        <w:rPr>
          <w:rFonts w:cs="Times New Roman"/>
          <w:szCs w:val="24"/>
        </w:rPr>
        <w:t xml:space="preserve"> taastuvenergia projekti elluviimiseks on vaja taotleda ka </w:t>
      </w:r>
      <w:r w:rsidR="00B43DA7" w:rsidRPr="0079061A">
        <w:rPr>
          <w:rFonts w:cs="Times New Roman"/>
          <w:szCs w:val="24"/>
        </w:rPr>
        <w:t>keskkonnaalane tegevusluba</w:t>
      </w:r>
      <w:r w:rsidRPr="0079061A">
        <w:rPr>
          <w:rFonts w:cs="Times New Roman"/>
          <w:szCs w:val="24"/>
        </w:rPr>
        <w:t>, teeb ehitusloa andja:</w:t>
      </w:r>
    </w:p>
    <w:p w14:paraId="01BE0238" w14:textId="77777777" w:rsidR="0014591F" w:rsidRPr="0079061A" w:rsidRDefault="0014591F" w:rsidP="00294F21">
      <w:pPr>
        <w:spacing w:line="240" w:lineRule="auto"/>
        <w:rPr>
          <w:rFonts w:cs="Times New Roman"/>
          <w:szCs w:val="24"/>
        </w:rPr>
      </w:pPr>
      <w:r w:rsidRPr="0079061A">
        <w:rPr>
          <w:rFonts w:cs="Times New Roman"/>
          <w:szCs w:val="24"/>
        </w:rPr>
        <w:t>1) ettepaneku Keskkonnaametile ühise keskkonnamõju hindamise algatamiseks ning esitab Keskkonnaametile enda koostatud eelhinnangu koos keskkonnamõju hindamise algatamise põhjuste ja vajalike uuringute loeteluga;</w:t>
      </w:r>
    </w:p>
    <w:p w14:paraId="7167DB42" w14:textId="77777777" w:rsidR="0014591F" w:rsidRPr="0079061A" w:rsidRDefault="0014591F" w:rsidP="00294F21">
      <w:pPr>
        <w:spacing w:line="240" w:lineRule="auto"/>
        <w:rPr>
          <w:rFonts w:cs="Times New Roman"/>
          <w:szCs w:val="24"/>
        </w:rPr>
      </w:pPr>
      <w:r w:rsidRPr="0079061A">
        <w:rPr>
          <w:rFonts w:cs="Times New Roman"/>
          <w:szCs w:val="24"/>
        </w:rPr>
        <w:t>2) keskkonnamõju hindamise algatamise otsuse, kui käesoleva lõike punktis 1 nimetatud ettepaneku alusel Keskkonnaamet keskkonnamõju hindamist ei algata.</w:t>
      </w:r>
    </w:p>
    <w:p w14:paraId="385366AB" w14:textId="77777777" w:rsidR="0014591F" w:rsidRPr="0079061A" w:rsidRDefault="0014591F" w:rsidP="00294F21">
      <w:pPr>
        <w:spacing w:line="240" w:lineRule="auto"/>
        <w:rPr>
          <w:rFonts w:cs="Times New Roman"/>
          <w:szCs w:val="24"/>
        </w:rPr>
      </w:pPr>
    </w:p>
    <w:p w14:paraId="72968A0E" w14:textId="77777777" w:rsidR="0014591F" w:rsidRPr="0079061A" w:rsidRDefault="0014591F" w:rsidP="00294F21">
      <w:pPr>
        <w:spacing w:line="240" w:lineRule="auto"/>
        <w:rPr>
          <w:rFonts w:cs="Times New Roman"/>
          <w:szCs w:val="24"/>
        </w:rPr>
      </w:pPr>
      <w:r w:rsidRPr="0079061A">
        <w:rPr>
          <w:rFonts w:cs="Times New Roman"/>
          <w:szCs w:val="24"/>
        </w:rPr>
        <w:t>(6) Käesoleva paragrahvi lõikes 5 sätestatud juhul peatub tegevusloa menetlus kuni keskkonnamõju hindamise algatamata jätmise või keskkonnamõju hindamise aruande nõuetele vastavaks tunnistamise otsuse tegemiseni.</w:t>
      </w:r>
    </w:p>
    <w:p w14:paraId="143B366C" w14:textId="77777777" w:rsidR="0014591F" w:rsidRPr="0079061A" w:rsidRDefault="0014591F" w:rsidP="00294F21">
      <w:pPr>
        <w:spacing w:line="240" w:lineRule="auto"/>
        <w:rPr>
          <w:rFonts w:cs="Times New Roman"/>
          <w:szCs w:val="24"/>
        </w:rPr>
      </w:pPr>
    </w:p>
    <w:p w14:paraId="3EA3801C" w14:textId="78697363" w:rsidR="0014591F" w:rsidRPr="0079061A" w:rsidRDefault="0014591F" w:rsidP="7C41D2B1">
      <w:pPr>
        <w:spacing w:line="240" w:lineRule="auto"/>
        <w:rPr>
          <w:rFonts w:cs="Times New Roman"/>
        </w:rPr>
      </w:pPr>
      <w:commentRangeStart w:id="119"/>
      <w:r w:rsidRPr="7C41D2B1">
        <w:rPr>
          <w:rFonts w:cs="Times New Roman"/>
        </w:rPr>
        <w:t>(7) Käesoleva seaduse §-s 32</w:t>
      </w:r>
      <w:r w:rsidRPr="7C41D2B1">
        <w:rPr>
          <w:rFonts w:cs="Times New Roman"/>
          <w:vertAlign w:val="superscript"/>
        </w:rPr>
        <w:t>19</w:t>
      </w:r>
      <w:r w:rsidRPr="7C41D2B1">
        <w:rPr>
          <w:rFonts w:cs="Times New Roman"/>
        </w:rPr>
        <w:t xml:space="preserve"> nimetatud taastuvenergia projekti menetluse tähtaja kulgemine lõpeb, kui </w:t>
      </w:r>
      <w:r w:rsidR="00CC65CE" w:rsidRPr="7C41D2B1">
        <w:rPr>
          <w:rFonts w:cs="Times New Roman"/>
        </w:rPr>
        <w:t>§ 32</w:t>
      </w:r>
      <w:r w:rsidR="00CC65CE" w:rsidRPr="7C41D2B1">
        <w:rPr>
          <w:rFonts w:cs="Times New Roman"/>
          <w:vertAlign w:val="superscript"/>
        </w:rPr>
        <w:t>16</w:t>
      </w:r>
      <w:r w:rsidR="00CC65CE" w:rsidRPr="7C41D2B1">
        <w:rPr>
          <w:rFonts w:cs="Times New Roman"/>
        </w:rPr>
        <w:t xml:space="preserve"> lõikes 1 nimetatud taastuvenergia projekti elluviimiseks vajalike tegevuslubade, teatiste ja keskkonnamõju hindamise menetlus on lõppenud</w:t>
      </w:r>
      <w:r w:rsidRPr="7C41D2B1">
        <w:rPr>
          <w:rFonts w:cs="Times New Roman"/>
        </w:rPr>
        <w:t>.</w:t>
      </w:r>
      <w:commentRangeEnd w:id="119"/>
      <w:r>
        <w:commentReference w:id="119"/>
      </w:r>
    </w:p>
    <w:p w14:paraId="5DD1AAA5" w14:textId="77777777" w:rsidR="0014591F" w:rsidRPr="0079061A" w:rsidRDefault="0014591F" w:rsidP="00294F21">
      <w:pPr>
        <w:spacing w:line="240" w:lineRule="auto"/>
        <w:rPr>
          <w:rFonts w:cs="Times New Roman"/>
          <w:szCs w:val="24"/>
        </w:rPr>
      </w:pPr>
      <w:bookmarkStart w:id="120" w:name="_Hlk170742630"/>
    </w:p>
    <w:bookmarkEnd w:id="120"/>
    <w:p w14:paraId="4F8C6D88" w14:textId="77777777" w:rsidR="0014591F" w:rsidRPr="0079061A" w:rsidRDefault="0014591F" w:rsidP="00294F21">
      <w:pPr>
        <w:spacing w:line="240" w:lineRule="auto"/>
        <w:rPr>
          <w:rFonts w:cs="Times New Roman"/>
          <w:b/>
          <w:szCs w:val="24"/>
        </w:rPr>
      </w:pPr>
      <w:r w:rsidRPr="0079061A">
        <w:rPr>
          <w:rFonts w:cs="Times New Roman"/>
          <w:b/>
          <w:szCs w:val="24"/>
        </w:rPr>
        <w:t>§ 32</w:t>
      </w:r>
      <w:r w:rsidRPr="0079061A">
        <w:rPr>
          <w:rFonts w:cs="Times New Roman"/>
          <w:b/>
          <w:szCs w:val="24"/>
          <w:vertAlign w:val="superscript"/>
        </w:rPr>
        <w:t>19</w:t>
      </w:r>
      <w:r w:rsidRPr="0079061A">
        <w:rPr>
          <w:rFonts w:cs="Times New Roman"/>
          <w:b/>
          <w:szCs w:val="24"/>
        </w:rPr>
        <w:t>. Taastuvenergia projekti menetluse kestus</w:t>
      </w:r>
    </w:p>
    <w:p w14:paraId="5952E255" w14:textId="77777777" w:rsidR="0014591F" w:rsidRPr="0079061A" w:rsidRDefault="0014591F" w:rsidP="00294F21">
      <w:pPr>
        <w:spacing w:line="240" w:lineRule="auto"/>
        <w:rPr>
          <w:rFonts w:cs="Times New Roman"/>
          <w:szCs w:val="24"/>
        </w:rPr>
      </w:pPr>
    </w:p>
    <w:p w14:paraId="5BC1AE3E" w14:textId="6B0E3BCF" w:rsidR="0014591F" w:rsidRPr="0079061A" w:rsidRDefault="0014591F" w:rsidP="00294F21">
      <w:pPr>
        <w:spacing w:line="240" w:lineRule="auto"/>
        <w:rPr>
          <w:rFonts w:cs="Times New Roman"/>
          <w:szCs w:val="24"/>
        </w:rPr>
      </w:pPr>
      <w:r w:rsidRPr="0079061A">
        <w:rPr>
          <w:rFonts w:cs="Times New Roman"/>
          <w:szCs w:val="24"/>
        </w:rPr>
        <w:t>(1) Maismaale rajatava taastuvenergiajaama projekti menetlus kest</w:t>
      </w:r>
      <w:r w:rsidR="006F7491">
        <w:rPr>
          <w:rFonts w:cs="Times New Roman"/>
          <w:szCs w:val="24"/>
        </w:rPr>
        <w:t>ab</w:t>
      </w:r>
      <w:r w:rsidRPr="0079061A">
        <w:rPr>
          <w:rFonts w:cs="Times New Roman"/>
          <w:szCs w:val="24"/>
        </w:rPr>
        <w:t>:</w:t>
      </w:r>
    </w:p>
    <w:p w14:paraId="304678C9" w14:textId="77777777" w:rsidR="0014591F" w:rsidRPr="0079061A" w:rsidRDefault="0014591F" w:rsidP="00294F21">
      <w:pPr>
        <w:spacing w:line="240" w:lineRule="auto"/>
        <w:rPr>
          <w:rFonts w:cs="Times New Roman"/>
          <w:szCs w:val="24"/>
        </w:rPr>
      </w:pPr>
      <w:r w:rsidRPr="0079061A">
        <w:rPr>
          <w:rFonts w:cs="Times New Roman"/>
          <w:szCs w:val="24"/>
        </w:rPr>
        <w:t>1) kuni kaks aastat;</w:t>
      </w:r>
    </w:p>
    <w:p w14:paraId="1A947EF4" w14:textId="30E381BC" w:rsidR="0014591F" w:rsidRPr="0079061A" w:rsidRDefault="0014591F" w:rsidP="00294F21">
      <w:pPr>
        <w:spacing w:line="240" w:lineRule="auto"/>
        <w:rPr>
          <w:rFonts w:cs="Times New Roman"/>
          <w:szCs w:val="24"/>
        </w:rPr>
      </w:pPr>
      <w:r w:rsidRPr="0079061A">
        <w:rPr>
          <w:rFonts w:cs="Times New Roman"/>
          <w:szCs w:val="24"/>
        </w:rPr>
        <w:t>2) alla 150 kW võimsusega taastuvenergiajaama rajamisel või sellega samas asukohas asuva salvestusseadme või selle võrguühenduse rajamisel kuni üks aasta;</w:t>
      </w:r>
    </w:p>
    <w:p w14:paraId="4DD71881" w14:textId="4EBDC82D" w:rsidR="0014591F" w:rsidRPr="0079061A" w:rsidRDefault="0014591F" w:rsidP="00294F21">
      <w:pPr>
        <w:spacing w:line="240" w:lineRule="auto"/>
        <w:rPr>
          <w:rFonts w:cs="Times New Roman"/>
          <w:szCs w:val="24"/>
        </w:rPr>
      </w:pPr>
      <w:r w:rsidRPr="0079061A">
        <w:rPr>
          <w:rFonts w:cs="Times New Roman"/>
          <w:szCs w:val="24"/>
        </w:rPr>
        <w:t>3) taastuvenergiajaama ajakohastamisel kuni üks aasta</w:t>
      </w:r>
      <w:r w:rsidR="00153E96" w:rsidRPr="0079061A">
        <w:rPr>
          <w:rFonts w:cs="Times New Roman"/>
          <w:szCs w:val="24"/>
        </w:rPr>
        <w:t>.</w:t>
      </w:r>
    </w:p>
    <w:p w14:paraId="0D550F70" w14:textId="77777777" w:rsidR="0014591F" w:rsidRPr="0079061A" w:rsidRDefault="0014591F" w:rsidP="00294F21">
      <w:pPr>
        <w:spacing w:line="240" w:lineRule="auto"/>
        <w:rPr>
          <w:rFonts w:cs="Times New Roman"/>
          <w:szCs w:val="24"/>
        </w:rPr>
      </w:pPr>
    </w:p>
    <w:p w14:paraId="133E051F" w14:textId="4AB5F8EB" w:rsidR="0014591F" w:rsidRPr="0079061A" w:rsidRDefault="0014591F" w:rsidP="00294F21">
      <w:pPr>
        <w:spacing w:line="240" w:lineRule="auto"/>
        <w:rPr>
          <w:rFonts w:cs="Times New Roman"/>
          <w:szCs w:val="24"/>
        </w:rPr>
      </w:pPr>
      <w:r w:rsidRPr="0079061A">
        <w:rPr>
          <w:rFonts w:cs="Times New Roman"/>
          <w:szCs w:val="24"/>
        </w:rPr>
        <w:t>(2) Merealale rajatava taastuvenergiajaama projekti menetlus kest</w:t>
      </w:r>
      <w:r w:rsidR="006F7491">
        <w:rPr>
          <w:rFonts w:cs="Times New Roman"/>
          <w:szCs w:val="24"/>
        </w:rPr>
        <w:t>ab</w:t>
      </w:r>
      <w:r w:rsidRPr="0079061A">
        <w:rPr>
          <w:rFonts w:cs="Times New Roman"/>
          <w:szCs w:val="24"/>
        </w:rPr>
        <w:t>:</w:t>
      </w:r>
    </w:p>
    <w:p w14:paraId="4D572A09" w14:textId="77777777" w:rsidR="0014591F" w:rsidRPr="0079061A" w:rsidRDefault="0014591F" w:rsidP="00294F21">
      <w:pPr>
        <w:spacing w:line="240" w:lineRule="auto"/>
        <w:rPr>
          <w:rFonts w:cs="Times New Roman"/>
          <w:szCs w:val="24"/>
        </w:rPr>
      </w:pPr>
      <w:r w:rsidRPr="0079061A">
        <w:rPr>
          <w:rFonts w:cs="Times New Roman"/>
          <w:szCs w:val="24"/>
        </w:rPr>
        <w:t>1) kuni kolm aastat;</w:t>
      </w:r>
    </w:p>
    <w:p w14:paraId="23F488D1" w14:textId="77777777" w:rsidR="0014591F" w:rsidRPr="0079061A" w:rsidRDefault="0014591F" w:rsidP="00294F21">
      <w:pPr>
        <w:spacing w:line="240" w:lineRule="auto"/>
        <w:rPr>
          <w:rFonts w:cs="Times New Roman"/>
          <w:szCs w:val="24"/>
        </w:rPr>
      </w:pPr>
      <w:r w:rsidRPr="0079061A">
        <w:rPr>
          <w:rFonts w:cs="Times New Roman"/>
          <w:szCs w:val="24"/>
        </w:rPr>
        <w:t>2) alla 150 kW võimsusega taastuvenergiajaama või sellega samas asukohas asuva salvestusseadme või selle võrguühenduse rajamisel kuni kaks aastat;</w:t>
      </w:r>
    </w:p>
    <w:p w14:paraId="773182D4" w14:textId="77777777" w:rsidR="0014591F" w:rsidRPr="0079061A" w:rsidRDefault="0014591F" w:rsidP="00294F21">
      <w:pPr>
        <w:spacing w:line="240" w:lineRule="auto"/>
        <w:rPr>
          <w:rFonts w:cs="Times New Roman"/>
          <w:szCs w:val="24"/>
        </w:rPr>
      </w:pPr>
      <w:r w:rsidRPr="0079061A">
        <w:rPr>
          <w:rFonts w:cs="Times New Roman"/>
          <w:szCs w:val="24"/>
        </w:rPr>
        <w:t>3) taastuvenergiajaama ajakohastamisel kuni kaks aastat.</w:t>
      </w:r>
    </w:p>
    <w:p w14:paraId="4174F51A" w14:textId="77777777" w:rsidR="0014591F" w:rsidRPr="0079061A" w:rsidRDefault="0014591F" w:rsidP="00294F21">
      <w:pPr>
        <w:spacing w:line="240" w:lineRule="auto"/>
        <w:rPr>
          <w:rFonts w:cs="Times New Roman"/>
          <w:szCs w:val="24"/>
        </w:rPr>
      </w:pPr>
    </w:p>
    <w:p w14:paraId="3EEBCA7A" w14:textId="4F8821CD" w:rsidR="0014591F" w:rsidRPr="0079061A" w:rsidRDefault="0014591F" w:rsidP="00294F21">
      <w:pPr>
        <w:spacing w:line="240" w:lineRule="auto"/>
        <w:rPr>
          <w:rFonts w:cs="Times New Roman"/>
          <w:szCs w:val="24"/>
        </w:rPr>
      </w:pPr>
      <w:r w:rsidRPr="0079061A">
        <w:rPr>
          <w:rFonts w:cs="Times New Roman"/>
          <w:szCs w:val="24"/>
        </w:rPr>
        <w:lastRenderedPageBreak/>
        <w:t>(3) Käesoleva seaduse § 32</w:t>
      </w:r>
      <w:r w:rsidRPr="0079061A">
        <w:rPr>
          <w:rFonts w:cs="Times New Roman"/>
          <w:szCs w:val="24"/>
          <w:vertAlign w:val="superscript"/>
        </w:rPr>
        <w:t>15</w:t>
      </w:r>
      <w:r w:rsidRPr="0079061A">
        <w:rPr>
          <w:rFonts w:cs="Times New Roman"/>
          <w:szCs w:val="24"/>
        </w:rPr>
        <w:t xml:space="preserve"> lõikes 3 nimetatud eelisarendusalale rajatava taastuvenergiajaama projekti menetlus kest</w:t>
      </w:r>
      <w:r w:rsidR="006F7491">
        <w:rPr>
          <w:rFonts w:cs="Times New Roman"/>
          <w:szCs w:val="24"/>
        </w:rPr>
        <w:t>ab</w:t>
      </w:r>
      <w:r w:rsidRPr="0079061A">
        <w:rPr>
          <w:rFonts w:cs="Times New Roman"/>
          <w:szCs w:val="24"/>
        </w:rPr>
        <w:t>:</w:t>
      </w:r>
    </w:p>
    <w:p w14:paraId="76C3709A" w14:textId="77777777" w:rsidR="0014591F" w:rsidRPr="0079061A" w:rsidRDefault="0014591F" w:rsidP="00294F21">
      <w:pPr>
        <w:spacing w:line="240" w:lineRule="auto"/>
        <w:rPr>
          <w:rFonts w:cs="Times New Roman"/>
          <w:szCs w:val="24"/>
        </w:rPr>
      </w:pPr>
      <w:r w:rsidRPr="0079061A">
        <w:rPr>
          <w:rFonts w:cs="Times New Roman"/>
          <w:szCs w:val="24"/>
        </w:rPr>
        <w:t>1) kuni üks aasta;</w:t>
      </w:r>
    </w:p>
    <w:p w14:paraId="42C3AC52" w14:textId="77777777" w:rsidR="0014591F" w:rsidRPr="0079061A" w:rsidRDefault="0014591F" w:rsidP="00294F21">
      <w:pPr>
        <w:spacing w:line="240" w:lineRule="auto"/>
        <w:rPr>
          <w:rFonts w:cs="Times New Roman"/>
          <w:szCs w:val="24"/>
        </w:rPr>
      </w:pPr>
      <w:r w:rsidRPr="0079061A">
        <w:rPr>
          <w:rFonts w:cs="Times New Roman"/>
          <w:szCs w:val="24"/>
        </w:rPr>
        <w:t>2) alla 150 kW võimsusega taastuvenergiajaama või sellega samas asukohas asuva salvestusseadme või selle võrguühenduse rajamisel kuni kuus kuud;</w:t>
      </w:r>
    </w:p>
    <w:p w14:paraId="67B6A0AD" w14:textId="77777777" w:rsidR="0014591F" w:rsidRPr="0079061A" w:rsidRDefault="0014591F" w:rsidP="00294F21">
      <w:pPr>
        <w:spacing w:line="240" w:lineRule="auto"/>
        <w:rPr>
          <w:rFonts w:cs="Times New Roman"/>
          <w:szCs w:val="24"/>
        </w:rPr>
      </w:pPr>
      <w:r w:rsidRPr="0079061A">
        <w:rPr>
          <w:rFonts w:cs="Times New Roman"/>
          <w:szCs w:val="24"/>
        </w:rPr>
        <w:t>3) taastuvenergiajaama ajakohastamisel kuni kuus kuud.</w:t>
      </w:r>
    </w:p>
    <w:p w14:paraId="643EF359" w14:textId="77777777" w:rsidR="0014591F" w:rsidRPr="0079061A" w:rsidRDefault="0014591F" w:rsidP="00294F21">
      <w:pPr>
        <w:spacing w:line="240" w:lineRule="auto"/>
        <w:rPr>
          <w:rFonts w:cs="Times New Roman"/>
          <w:szCs w:val="24"/>
        </w:rPr>
      </w:pPr>
    </w:p>
    <w:p w14:paraId="5E0A89C0" w14:textId="77777777" w:rsidR="0014591F" w:rsidRPr="0079061A" w:rsidRDefault="0014591F" w:rsidP="00294F21">
      <w:pPr>
        <w:spacing w:line="240" w:lineRule="auto"/>
        <w:rPr>
          <w:rFonts w:cs="Times New Roman"/>
          <w:szCs w:val="24"/>
        </w:rPr>
      </w:pPr>
      <w:bookmarkStart w:id="121" w:name="_Hlk170732417"/>
      <w:r w:rsidRPr="0079061A">
        <w:rPr>
          <w:rFonts w:cs="Times New Roman"/>
          <w:szCs w:val="24"/>
        </w:rPr>
        <w:t>(4) Käesolevas paragrahvis nimetatud tähtaegu on võimalik põhjendatud juhul ja erakorraliste asjaolude tuvastamisel pikendada järgmiselt:</w:t>
      </w:r>
    </w:p>
    <w:p w14:paraId="55538495" w14:textId="60FE2637" w:rsidR="0014591F" w:rsidRPr="0079061A" w:rsidRDefault="0014591F" w:rsidP="7C41D2B1">
      <w:pPr>
        <w:spacing w:line="240" w:lineRule="auto"/>
        <w:rPr>
          <w:rFonts w:cs="Times New Roman"/>
        </w:rPr>
      </w:pPr>
      <w:r w:rsidRPr="7C41D2B1">
        <w:rPr>
          <w:rFonts w:cs="Times New Roman"/>
        </w:rPr>
        <w:t xml:space="preserve">1) </w:t>
      </w:r>
      <w:ins w:id="122" w:author="Kärt Voor - JUSTDIGI" w:date="2025-03-24T13:10:00Z">
        <w:r w:rsidR="0867FAB3" w:rsidRPr="7C41D2B1">
          <w:rPr>
            <w:rFonts w:cs="Times New Roman"/>
          </w:rPr>
          <w:t xml:space="preserve">käesoleva </w:t>
        </w:r>
        <w:r w:rsidR="0C092EF4" w:rsidRPr="7C41D2B1">
          <w:rPr>
            <w:rFonts w:cs="Times New Roman"/>
          </w:rPr>
          <w:t xml:space="preserve">paragrahvi </w:t>
        </w:r>
      </w:ins>
      <w:r w:rsidRPr="7C41D2B1">
        <w:rPr>
          <w:rFonts w:cs="Times New Roman"/>
        </w:rPr>
        <w:t>lõike 1 punktis 1, lõike 2 punktis 1 ja lõike 3 punktis 1 nimetatud tähtaega kuni kuus kuud;</w:t>
      </w:r>
    </w:p>
    <w:p w14:paraId="00122F4F" w14:textId="675EE00F" w:rsidR="0014591F" w:rsidRPr="0079061A" w:rsidRDefault="0014591F" w:rsidP="7C41D2B1">
      <w:pPr>
        <w:spacing w:line="240" w:lineRule="auto"/>
        <w:rPr>
          <w:rFonts w:cs="Times New Roman"/>
        </w:rPr>
      </w:pPr>
      <w:r w:rsidRPr="7C41D2B1">
        <w:rPr>
          <w:rFonts w:cs="Times New Roman"/>
        </w:rPr>
        <w:t xml:space="preserve">2) </w:t>
      </w:r>
      <w:ins w:id="123" w:author="Kärt Voor - JUSTDIGI" w:date="2025-03-24T13:10:00Z">
        <w:r w:rsidR="78F8D97A" w:rsidRPr="7C41D2B1">
          <w:rPr>
            <w:rFonts w:cs="Times New Roman"/>
          </w:rPr>
          <w:t xml:space="preserve">käesoleva </w:t>
        </w:r>
        <w:r w:rsidR="7C24FBDE" w:rsidRPr="7C41D2B1">
          <w:rPr>
            <w:rFonts w:cs="Times New Roman"/>
          </w:rPr>
          <w:t xml:space="preserve">paragrahvi </w:t>
        </w:r>
      </w:ins>
      <w:r w:rsidRPr="7C41D2B1">
        <w:rPr>
          <w:rFonts w:cs="Times New Roman"/>
        </w:rPr>
        <w:t>lõike 1 punktides 2</w:t>
      </w:r>
      <w:ins w:id="124" w:author="Kärt Voor - JUSTDIGI" w:date="2025-03-24T09:53:00Z">
        <w:r w:rsidR="59ABD2BC" w:rsidRPr="7C41D2B1">
          <w:rPr>
            <w:rFonts w:cs="Times New Roman"/>
          </w:rPr>
          <w:t xml:space="preserve"> ja</w:t>
        </w:r>
      </w:ins>
      <w:del w:id="125" w:author="Kärt Voor - JUSTDIGI" w:date="2025-03-24T09:53:00Z">
        <w:r w:rsidRPr="7C41D2B1" w:rsidDel="0014591F">
          <w:rPr>
            <w:rFonts w:cs="Times New Roman"/>
          </w:rPr>
          <w:delText>−</w:delText>
        </w:r>
      </w:del>
      <w:r w:rsidR="00166D4A" w:rsidRPr="7C41D2B1">
        <w:rPr>
          <w:rFonts w:cs="Times New Roman"/>
        </w:rPr>
        <w:t>3</w:t>
      </w:r>
      <w:r w:rsidRPr="7C41D2B1">
        <w:rPr>
          <w:rFonts w:cs="Times New Roman"/>
        </w:rPr>
        <w:t>, lõike 2 punktides 2−</w:t>
      </w:r>
      <w:ins w:id="126" w:author="Kärt Voor - JUSTDIGI" w:date="2025-03-24T09:53:00Z">
        <w:r w:rsidR="799E5206" w:rsidRPr="7C41D2B1">
          <w:rPr>
            <w:rFonts w:cs="Times New Roman"/>
          </w:rPr>
          <w:t xml:space="preserve"> ja</w:t>
        </w:r>
      </w:ins>
      <w:del w:id="127" w:author="Kärt Voor - JUSTDIGI" w:date="2025-03-24T09:53:00Z">
        <w:r w:rsidRPr="7C41D2B1" w:rsidDel="00166D4A">
          <w:rPr>
            <w:rFonts w:cs="Times New Roman"/>
          </w:rPr>
          <w:delText>3</w:delText>
        </w:r>
      </w:del>
      <w:r w:rsidRPr="7C41D2B1">
        <w:rPr>
          <w:rFonts w:cs="Times New Roman"/>
        </w:rPr>
        <w:t xml:space="preserve"> ja lõike 3 punktides 2</w:t>
      </w:r>
      <w:ins w:id="128" w:author="Kärt Voor - JUSTDIGI" w:date="2025-03-24T09:53:00Z">
        <w:r w:rsidR="6573DE29" w:rsidRPr="7C41D2B1">
          <w:rPr>
            <w:rFonts w:cs="Times New Roman"/>
          </w:rPr>
          <w:t xml:space="preserve"> ja</w:t>
        </w:r>
      </w:ins>
      <w:del w:id="129" w:author="Kärt Voor - JUSTDIGI" w:date="2025-03-24T09:53:00Z">
        <w:r w:rsidRPr="7C41D2B1" w:rsidDel="0014591F">
          <w:rPr>
            <w:rFonts w:cs="Times New Roman"/>
          </w:rPr>
          <w:delText>−</w:delText>
        </w:r>
      </w:del>
      <w:r w:rsidR="00166D4A" w:rsidRPr="7C41D2B1">
        <w:rPr>
          <w:rFonts w:cs="Times New Roman"/>
        </w:rPr>
        <w:t>3</w:t>
      </w:r>
      <w:r w:rsidRPr="7C41D2B1">
        <w:rPr>
          <w:rFonts w:cs="Times New Roman"/>
        </w:rPr>
        <w:t xml:space="preserve"> nimetatud tähtaega kuni kolm kuud.</w:t>
      </w:r>
    </w:p>
    <w:p w14:paraId="64B76D06" w14:textId="77777777" w:rsidR="00B82B94" w:rsidRPr="0079061A" w:rsidRDefault="00B82B94" w:rsidP="00294F21">
      <w:pPr>
        <w:spacing w:line="240" w:lineRule="auto"/>
        <w:rPr>
          <w:rFonts w:cs="Times New Roman"/>
          <w:szCs w:val="24"/>
        </w:rPr>
      </w:pPr>
    </w:p>
    <w:p w14:paraId="055D67E8" w14:textId="77777777" w:rsidR="00B82B94" w:rsidRPr="0079061A" w:rsidRDefault="00B82B94" w:rsidP="00294F21">
      <w:pPr>
        <w:spacing w:line="240" w:lineRule="auto"/>
        <w:rPr>
          <w:rFonts w:cs="Times New Roman"/>
          <w:szCs w:val="24"/>
        </w:rPr>
      </w:pPr>
      <w:r w:rsidRPr="0079061A">
        <w:rPr>
          <w:rFonts w:cs="Times New Roman"/>
          <w:szCs w:val="24"/>
        </w:rPr>
        <w:t>(5) Taastuvenergia projekti menetluse kestuse hulka ei loeta:</w:t>
      </w:r>
    </w:p>
    <w:p w14:paraId="6B67D6B1" w14:textId="731F3026" w:rsidR="00B82B94" w:rsidRPr="0079061A" w:rsidRDefault="00B82B94" w:rsidP="00294F21">
      <w:pPr>
        <w:spacing w:line="240" w:lineRule="auto"/>
        <w:rPr>
          <w:rFonts w:cs="Times New Roman"/>
          <w:szCs w:val="24"/>
        </w:rPr>
      </w:pPr>
      <w:r w:rsidRPr="0079061A">
        <w:rPr>
          <w:rFonts w:cs="Times New Roman"/>
          <w:szCs w:val="24"/>
        </w:rPr>
        <w:t xml:space="preserve">1) käesoleva seaduse </w:t>
      </w:r>
      <w:r w:rsidRPr="008D3366">
        <w:rPr>
          <w:rFonts w:cs="Times New Roman"/>
          <w:szCs w:val="24"/>
        </w:rPr>
        <w:t>§ 32</w:t>
      </w:r>
      <w:r w:rsidRPr="008D3366">
        <w:rPr>
          <w:rFonts w:cs="Times New Roman"/>
          <w:szCs w:val="24"/>
          <w:vertAlign w:val="superscript"/>
        </w:rPr>
        <w:t>17</w:t>
      </w:r>
      <w:r w:rsidRPr="008D3366">
        <w:rPr>
          <w:rFonts w:cs="Times New Roman"/>
          <w:szCs w:val="24"/>
        </w:rPr>
        <w:t xml:space="preserve"> lõike </w:t>
      </w:r>
      <w:r w:rsidR="00702BB5" w:rsidRPr="008D3366">
        <w:rPr>
          <w:rFonts w:cs="Times New Roman"/>
          <w:szCs w:val="24"/>
        </w:rPr>
        <w:t>4</w:t>
      </w:r>
      <w:r w:rsidRPr="008D3366">
        <w:rPr>
          <w:rFonts w:cs="Times New Roman"/>
          <w:szCs w:val="24"/>
        </w:rPr>
        <w:t xml:space="preserve"> punktis 1 nimetatud</w:t>
      </w:r>
      <w:r w:rsidRPr="0079061A">
        <w:rPr>
          <w:rFonts w:cs="Times New Roman"/>
          <w:szCs w:val="24"/>
        </w:rPr>
        <w:t xml:space="preserve"> taotluse nõuetele vastavuse hindamise ja puuduste kõrvaldamise aega;</w:t>
      </w:r>
    </w:p>
    <w:p w14:paraId="09A432F9" w14:textId="77777777" w:rsidR="00B82B94" w:rsidRPr="0079061A" w:rsidRDefault="00B82B94" w:rsidP="00294F21">
      <w:pPr>
        <w:spacing w:line="240" w:lineRule="auto"/>
        <w:rPr>
          <w:rFonts w:cs="Times New Roman"/>
          <w:szCs w:val="24"/>
        </w:rPr>
      </w:pPr>
      <w:r w:rsidRPr="0079061A">
        <w:rPr>
          <w:rFonts w:cs="Times New Roman"/>
          <w:szCs w:val="24"/>
        </w:rPr>
        <w:t>2) taastuvenergiajaama ehitamise või ajakohastamise aega;</w:t>
      </w:r>
    </w:p>
    <w:p w14:paraId="7B4438DE" w14:textId="77777777" w:rsidR="00B82B94" w:rsidRPr="0079061A" w:rsidRDefault="00B82B94" w:rsidP="00294F21">
      <w:pPr>
        <w:spacing w:line="240" w:lineRule="auto"/>
        <w:rPr>
          <w:rFonts w:cs="Times New Roman"/>
          <w:szCs w:val="24"/>
        </w:rPr>
      </w:pPr>
      <w:r w:rsidRPr="0079061A">
        <w:rPr>
          <w:rFonts w:cs="Times New Roman"/>
          <w:szCs w:val="24"/>
        </w:rPr>
        <w:t>3) taastuvenergiajaama võrgutaristuga ühendamiseks, võrgu stabiilsuse, töökindluse ja ohutuse tagamiseks tehtavate tegevuste aega;</w:t>
      </w:r>
    </w:p>
    <w:p w14:paraId="0346A89E" w14:textId="77777777" w:rsidR="00B82B94" w:rsidRPr="0079061A" w:rsidRDefault="00B82B94" w:rsidP="00294F21">
      <w:pPr>
        <w:spacing w:line="240" w:lineRule="auto"/>
        <w:rPr>
          <w:rFonts w:cs="Times New Roman"/>
          <w:szCs w:val="24"/>
        </w:rPr>
      </w:pPr>
      <w:r w:rsidRPr="0079061A">
        <w:rPr>
          <w:rFonts w:cs="Times New Roman"/>
          <w:szCs w:val="24"/>
        </w:rPr>
        <w:t>4) projekti menetlusega seotud õiguskaitsevahendite kasutamise aega.</w:t>
      </w:r>
    </w:p>
    <w:p w14:paraId="48BF7490" w14:textId="77777777" w:rsidR="00B82B94" w:rsidRPr="0079061A" w:rsidRDefault="00B82B94" w:rsidP="00294F21">
      <w:pPr>
        <w:spacing w:line="240" w:lineRule="auto"/>
        <w:rPr>
          <w:rFonts w:cs="Times New Roman"/>
          <w:szCs w:val="24"/>
        </w:rPr>
      </w:pPr>
    </w:p>
    <w:p w14:paraId="73E796DF" w14:textId="6657A501" w:rsidR="00B82B94" w:rsidRPr="0079061A" w:rsidRDefault="00B82B94" w:rsidP="00294F21">
      <w:pPr>
        <w:spacing w:line="240" w:lineRule="auto"/>
        <w:rPr>
          <w:rFonts w:cs="Times New Roman"/>
          <w:szCs w:val="24"/>
        </w:rPr>
      </w:pPr>
      <w:r w:rsidRPr="0079061A">
        <w:rPr>
          <w:rFonts w:cs="Times New Roman"/>
          <w:szCs w:val="24"/>
        </w:rPr>
        <w:t>(6) Taastuvenergia projekti menetluse</w:t>
      </w:r>
      <w:r w:rsidR="006F7491">
        <w:rPr>
          <w:rFonts w:cs="Times New Roman"/>
          <w:szCs w:val="24"/>
        </w:rPr>
        <w:t xml:space="preserve">s tehakse </w:t>
      </w:r>
      <w:r w:rsidRPr="0079061A">
        <w:rPr>
          <w:rFonts w:cs="Times New Roman"/>
          <w:szCs w:val="24"/>
        </w:rPr>
        <w:t>käesolevas paragrahvis sätestatud tähtaegade jooksul kõik projekti elluviimiseks vajalikud käesoleva seaduse § 32</w:t>
      </w:r>
      <w:r w:rsidRPr="0079061A">
        <w:rPr>
          <w:rFonts w:cs="Times New Roman"/>
          <w:szCs w:val="24"/>
          <w:vertAlign w:val="superscript"/>
        </w:rPr>
        <w:t>16</w:t>
      </w:r>
      <w:r w:rsidRPr="0079061A">
        <w:rPr>
          <w:rFonts w:cs="Times New Roman"/>
          <w:szCs w:val="24"/>
        </w:rPr>
        <w:t xml:space="preserve"> lõikes 1 nimetatud menetlused.</w:t>
      </w:r>
    </w:p>
    <w:p w14:paraId="54ADA1BF" w14:textId="77777777" w:rsidR="0014591F" w:rsidRPr="0079061A" w:rsidRDefault="0014591F" w:rsidP="00294F21">
      <w:pPr>
        <w:spacing w:line="240" w:lineRule="auto"/>
        <w:rPr>
          <w:rFonts w:cs="Times New Roman"/>
          <w:szCs w:val="24"/>
        </w:rPr>
      </w:pPr>
    </w:p>
    <w:p w14:paraId="2422F122" w14:textId="77777777" w:rsidR="0014591F" w:rsidRPr="0079061A" w:rsidRDefault="0014591F" w:rsidP="00294F21">
      <w:pPr>
        <w:spacing w:line="240" w:lineRule="auto"/>
        <w:rPr>
          <w:rFonts w:cs="Times New Roman"/>
          <w:b/>
          <w:szCs w:val="24"/>
        </w:rPr>
      </w:pPr>
      <w:bookmarkStart w:id="130" w:name="_Hlk173850916"/>
      <w:bookmarkEnd w:id="121"/>
      <w:r w:rsidRPr="006D145D">
        <w:rPr>
          <w:rFonts w:cs="Times New Roman"/>
          <w:b/>
          <w:szCs w:val="24"/>
        </w:rPr>
        <w:t>§ 32</w:t>
      </w:r>
      <w:r w:rsidRPr="006D145D">
        <w:rPr>
          <w:rFonts w:cs="Times New Roman"/>
          <w:b/>
          <w:szCs w:val="24"/>
          <w:vertAlign w:val="superscript"/>
        </w:rPr>
        <w:t>20</w:t>
      </w:r>
      <w:r w:rsidRPr="006D145D">
        <w:rPr>
          <w:rFonts w:cs="Times New Roman"/>
          <w:b/>
          <w:szCs w:val="24"/>
        </w:rPr>
        <w:t xml:space="preserve">. </w:t>
      </w:r>
      <w:bookmarkStart w:id="131" w:name="_Hlk174956890"/>
      <w:r w:rsidRPr="006D145D">
        <w:rPr>
          <w:rFonts w:cs="Times New Roman"/>
          <w:b/>
          <w:szCs w:val="24"/>
        </w:rPr>
        <w:t>Eelisarendusalale kavandatava tuuleelektrijaama projekti loamenetluse erandid</w:t>
      </w:r>
      <w:bookmarkEnd w:id="131"/>
    </w:p>
    <w:p w14:paraId="6B89772C" w14:textId="77777777" w:rsidR="0014591F" w:rsidRPr="0079061A" w:rsidRDefault="0014591F" w:rsidP="00294F21">
      <w:pPr>
        <w:spacing w:line="240" w:lineRule="auto"/>
        <w:rPr>
          <w:rFonts w:cs="Times New Roman"/>
          <w:szCs w:val="24"/>
        </w:rPr>
      </w:pPr>
    </w:p>
    <w:p w14:paraId="13ADBA50" w14:textId="0404EDE3" w:rsidR="0014591F" w:rsidRPr="0079061A" w:rsidRDefault="0014591F" w:rsidP="00294F21">
      <w:pPr>
        <w:spacing w:line="240" w:lineRule="auto"/>
        <w:rPr>
          <w:rFonts w:cs="Times New Roman"/>
          <w:szCs w:val="24"/>
        </w:rPr>
      </w:pPr>
      <w:bookmarkStart w:id="132" w:name="_Hlk170735997"/>
      <w:r w:rsidRPr="0079061A">
        <w:rPr>
          <w:rFonts w:cs="Times New Roman"/>
          <w:szCs w:val="24"/>
        </w:rPr>
        <w:t>(1) Eelisarendusalale kavandatud tuuleelektrijaama loamenetluses kontrollib tegevusloa taotluse menetleja muu</w:t>
      </w:r>
      <w:ins w:id="133" w:author="Moonika Kuusk - JUSTDIGI" w:date="2025-03-10T12:04:00Z" w16du:dateUtc="2025-03-10T10:04:00Z">
        <w:r w:rsidR="00542783">
          <w:rPr>
            <w:rFonts w:cs="Times New Roman"/>
            <w:szCs w:val="24"/>
          </w:rPr>
          <w:t xml:space="preserve"> </w:t>
        </w:r>
      </w:ins>
      <w:r w:rsidRPr="0079061A">
        <w:rPr>
          <w:rFonts w:cs="Times New Roman"/>
          <w:szCs w:val="24"/>
        </w:rPr>
        <w:t>hulgas järgmisi asjaolusid:</w:t>
      </w:r>
    </w:p>
    <w:p w14:paraId="0AD15520" w14:textId="140F87DC" w:rsidR="0014591F" w:rsidRPr="0079061A" w:rsidRDefault="0014591F" w:rsidP="00294F21">
      <w:pPr>
        <w:spacing w:line="240" w:lineRule="auto"/>
        <w:rPr>
          <w:rFonts w:cs="Times New Roman"/>
          <w:szCs w:val="24"/>
        </w:rPr>
      </w:pPr>
      <w:r w:rsidRPr="0079061A">
        <w:rPr>
          <w:rFonts w:cs="Times New Roman"/>
          <w:szCs w:val="24"/>
        </w:rPr>
        <w:t>1) kas kavandatav projekt</w:t>
      </w:r>
      <w:r w:rsidR="0041408F">
        <w:rPr>
          <w:rFonts w:cs="Times New Roman"/>
          <w:szCs w:val="24"/>
        </w:rPr>
        <w:t xml:space="preserve"> võib põhjustada</w:t>
      </w:r>
      <w:r w:rsidRPr="0079061A">
        <w:rPr>
          <w:rFonts w:cs="Times New Roman"/>
          <w:szCs w:val="24"/>
        </w:rPr>
        <w:t xml:space="preserve"> ettenägematut olulist keskkonnamõju, sealhulgas piiriülest keskkonnamõju, millega ei ole arvestatud käesoleva seaduse § 32</w:t>
      </w:r>
      <w:r w:rsidRPr="0079061A">
        <w:rPr>
          <w:rFonts w:cs="Times New Roman"/>
          <w:szCs w:val="24"/>
          <w:vertAlign w:val="superscript"/>
        </w:rPr>
        <w:t>15</w:t>
      </w:r>
      <w:r w:rsidRPr="0079061A">
        <w:rPr>
          <w:rFonts w:cs="Times New Roman"/>
          <w:szCs w:val="24"/>
        </w:rPr>
        <w:t xml:space="preserve"> lõike 3 punktis 1 nimetatud keskkonnamõju strateegilisel hindamisel;</w:t>
      </w:r>
    </w:p>
    <w:p w14:paraId="1BBB59BC" w14:textId="77777777" w:rsidR="0014591F" w:rsidRPr="0079061A" w:rsidRDefault="0014591F" w:rsidP="00294F21">
      <w:pPr>
        <w:spacing w:line="240" w:lineRule="auto"/>
        <w:rPr>
          <w:rFonts w:cs="Times New Roman"/>
          <w:szCs w:val="24"/>
        </w:rPr>
      </w:pPr>
      <w:r w:rsidRPr="0079061A">
        <w:rPr>
          <w:rFonts w:cs="Times New Roman"/>
          <w:szCs w:val="24"/>
        </w:rPr>
        <w:t>2) kas kavandatava projekti mõju leevendusmeetmed on asjakohased ja piisavad.</w:t>
      </w:r>
    </w:p>
    <w:p w14:paraId="7D6E421B" w14:textId="77777777" w:rsidR="0014591F" w:rsidRPr="0079061A" w:rsidRDefault="0014591F" w:rsidP="00294F21">
      <w:pPr>
        <w:spacing w:line="240" w:lineRule="auto"/>
        <w:rPr>
          <w:rFonts w:cs="Times New Roman"/>
          <w:szCs w:val="24"/>
        </w:rPr>
      </w:pPr>
    </w:p>
    <w:bookmarkEnd w:id="132"/>
    <w:p w14:paraId="09EB0A96" w14:textId="77777777" w:rsidR="0014591F" w:rsidRPr="0079061A" w:rsidRDefault="0014591F" w:rsidP="00294F21">
      <w:pPr>
        <w:spacing w:line="240" w:lineRule="auto"/>
        <w:rPr>
          <w:rFonts w:cs="Times New Roman"/>
          <w:szCs w:val="24"/>
        </w:rPr>
      </w:pPr>
      <w:r w:rsidRPr="0079061A">
        <w:rPr>
          <w:rFonts w:cs="Times New Roman"/>
          <w:szCs w:val="24"/>
        </w:rPr>
        <w:t xml:space="preserve">(2) </w:t>
      </w:r>
      <w:bookmarkStart w:id="134" w:name="_Hlk170736215"/>
      <w:r w:rsidRPr="0079061A">
        <w:rPr>
          <w:rFonts w:cs="Times New Roman"/>
          <w:szCs w:val="24"/>
        </w:rPr>
        <w:t>Eelisarendusalale kavandatud tuuleelektrijaama loamenetluses võib keskkonnamõju hindamise algatada üksnes juhul, kui:</w:t>
      </w:r>
    </w:p>
    <w:p w14:paraId="1901CAE0" w14:textId="76288CDE" w:rsidR="0014591F" w:rsidRPr="0079061A" w:rsidRDefault="0014591F" w:rsidP="00294F21">
      <w:pPr>
        <w:spacing w:line="240" w:lineRule="auto"/>
        <w:rPr>
          <w:rFonts w:cs="Times New Roman"/>
          <w:szCs w:val="24"/>
        </w:rPr>
      </w:pPr>
      <w:r w:rsidRPr="0079061A">
        <w:rPr>
          <w:rFonts w:cs="Times New Roman"/>
          <w:szCs w:val="24"/>
        </w:rPr>
        <w:t>1) projekt avaldab tõenäoliselt ettenägematut olulist keskkonnamõju, mida ei olnud võimalik ette näha varasemal keskkonnamõju strateegilisel hindamisel</w:t>
      </w:r>
      <w:r w:rsidR="00911BF5" w:rsidRPr="0079061A">
        <w:rPr>
          <w:rFonts w:cs="Times New Roman"/>
          <w:szCs w:val="24"/>
        </w:rPr>
        <w:t>;</w:t>
      </w:r>
    </w:p>
    <w:p w14:paraId="74D0B78F" w14:textId="4B624A75" w:rsidR="0014591F" w:rsidRPr="0079061A" w:rsidRDefault="0014591F" w:rsidP="00294F21">
      <w:pPr>
        <w:spacing w:line="240" w:lineRule="auto"/>
        <w:rPr>
          <w:rFonts w:cs="Times New Roman"/>
          <w:szCs w:val="24"/>
        </w:rPr>
      </w:pPr>
      <w:r w:rsidRPr="0079061A">
        <w:rPr>
          <w:rFonts w:cs="Times New Roman"/>
          <w:szCs w:val="24"/>
        </w:rPr>
        <w:t>2) käesoleva lõike punktis 1 nimetatud mõju leevendamiseks ei ole piisavaid leevendusmeetmeid või hüvitusmeetmeid, kui võimalikku kahju kaitsealusele liigile või looduslikult esinevale linnuliigile ei ole võimalik täielikult leevendada;</w:t>
      </w:r>
    </w:p>
    <w:p w14:paraId="061ECE08" w14:textId="77777777" w:rsidR="0014591F" w:rsidRPr="0079061A" w:rsidRDefault="0014591F" w:rsidP="00294F21">
      <w:pPr>
        <w:spacing w:line="240" w:lineRule="auto"/>
        <w:rPr>
          <w:rFonts w:cs="Times New Roman"/>
          <w:szCs w:val="24"/>
        </w:rPr>
      </w:pPr>
      <w:r w:rsidRPr="0079061A">
        <w:rPr>
          <w:rFonts w:cs="Times New Roman"/>
          <w:szCs w:val="24"/>
        </w:rPr>
        <w:t>3) käesoleva lõike punktides 1 ja 2 nimetatud asjaolud on tõendatud.</w:t>
      </w:r>
    </w:p>
    <w:p w14:paraId="66D2BDBB" w14:textId="77777777" w:rsidR="0014591F" w:rsidRPr="0079061A" w:rsidRDefault="0014591F" w:rsidP="00294F21">
      <w:pPr>
        <w:spacing w:line="240" w:lineRule="auto"/>
        <w:rPr>
          <w:rFonts w:cs="Times New Roman"/>
          <w:szCs w:val="24"/>
        </w:rPr>
      </w:pPr>
    </w:p>
    <w:bookmarkEnd w:id="134"/>
    <w:p w14:paraId="3DC58AF2" w14:textId="77777777" w:rsidR="0014591F" w:rsidRPr="0079061A" w:rsidRDefault="0014591F" w:rsidP="00294F21">
      <w:pPr>
        <w:spacing w:line="240" w:lineRule="auto"/>
        <w:rPr>
          <w:rFonts w:cs="Times New Roman"/>
          <w:szCs w:val="24"/>
        </w:rPr>
      </w:pPr>
      <w:r w:rsidRPr="0079061A">
        <w:rPr>
          <w:rFonts w:cs="Times New Roman"/>
          <w:szCs w:val="24"/>
        </w:rPr>
        <w:t>(3) Käesoleva paragrahvi lõikes 2 nimetatud juhul tehakse keskkonnamõju hindamise algatamise otsus 30 päeva jooksul tuuleelektrijaama tegevusloa taotluse menetluse algusest. Keskkonnamõju hindamise algatamata jätmise korral selle kohta eraldi otsust ei tehta.</w:t>
      </w:r>
    </w:p>
    <w:bookmarkEnd w:id="130"/>
    <w:p w14:paraId="5E7041D9" w14:textId="77777777" w:rsidR="0014591F" w:rsidRPr="0079061A" w:rsidRDefault="0014591F" w:rsidP="00294F21">
      <w:pPr>
        <w:spacing w:line="240" w:lineRule="auto"/>
        <w:rPr>
          <w:rFonts w:cs="Times New Roman"/>
          <w:szCs w:val="24"/>
        </w:rPr>
      </w:pPr>
    </w:p>
    <w:p w14:paraId="139B1D2B" w14:textId="6409D23E" w:rsidR="0014591F" w:rsidRPr="0079061A" w:rsidRDefault="0014591F" w:rsidP="00294F21">
      <w:pPr>
        <w:spacing w:line="240" w:lineRule="auto"/>
        <w:rPr>
          <w:rFonts w:cs="Times New Roman"/>
          <w:szCs w:val="24"/>
        </w:rPr>
      </w:pPr>
      <w:r w:rsidRPr="0079061A">
        <w:rPr>
          <w:rFonts w:cs="Times New Roman"/>
          <w:szCs w:val="24"/>
        </w:rPr>
        <w:lastRenderedPageBreak/>
        <w:t xml:space="preserve">(4) Käesoleva paragrahvi lõikes 2 nimetatud juhul viiakse </w:t>
      </w:r>
      <w:bookmarkStart w:id="135" w:name="_Hlk171061667"/>
      <w:r w:rsidRPr="0079061A">
        <w:rPr>
          <w:rFonts w:cs="Times New Roman"/>
          <w:szCs w:val="24"/>
        </w:rPr>
        <w:t>keskkonnamõju hindamine läbi kuni kuue kuu või erakorraliste asjaolude ilmnemisel kuni ühe aasta jooksul keskkonnamõju hindamise algatamise otsuse tegemisest</w:t>
      </w:r>
      <w:bookmarkEnd w:id="135"/>
      <w:r w:rsidRPr="0079061A">
        <w:rPr>
          <w:rFonts w:cs="Times New Roman"/>
          <w:szCs w:val="24"/>
        </w:rPr>
        <w:t>.“;</w:t>
      </w:r>
    </w:p>
    <w:p w14:paraId="40BAAD59" w14:textId="77777777" w:rsidR="0014591F" w:rsidRPr="0079061A" w:rsidRDefault="0014591F" w:rsidP="00294F21">
      <w:pPr>
        <w:spacing w:line="240" w:lineRule="auto"/>
        <w:rPr>
          <w:rFonts w:cs="Times New Roman"/>
          <w:szCs w:val="24"/>
        </w:rPr>
      </w:pPr>
    </w:p>
    <w:p w14:paraId="5499080C" w14:textId="293EDF3A" w:rsidR="0014591F" w:rsidRPr="0079061A" w:rsidRDefault="00502659" w:rsidP="00294F21">
      <w:pPr>
        <w:spacing w:line="240" w:lineRule="auto"/>
        <w:rPr>
          <w:rFonts w:cs="Times New Roman"/>
          <w:szCs w:val="24"/>
        </w:rPr>
      </w:pPr>
      <w:r w:rsidRPr="0079061A">
        <w:rPr>
          <w:rFonts w:cs="Times New Roman"/>
          <w:b/>
          <w:szCs w:val="24"/>
        </w:rPr>
        <w:t>4</w:t>
      </w:r>
      <w:r w:rsidR="009C49BC" w:rsidRPr="0079061A">
        <w:rPr>
          <w:rFonts w:cs="Times New Roman"/>
          <w:b/>
          <w:szCs w:val="24"/>
        </w:rPr>
        <w:t>6</w:t>
      </w:r>
      <w:r w:rsidR="0014591F" w:rsidRPr="0079061A">
        <w:rPr>
          <w:rFonts w:cs="Times New Roman"/>
          <w:b/>
          <w:szCs w:val="24"/>
        </w:rPr>
        <w:t xml:space="preserve">) </w:t>
      </w:r>
      <w:r w:rsidR="0014591F" w:rsidRPr="0079061A">
        <w:rPr>
          <w:rFonts w:cs="Times New Roman"/>
          <w:szCs w:val="24"/>
        </w:rPr>
        <w:t>seadust täiendatakse §-dega 38</w:t>
      </w:r>
      <w:r w:rsidR="0014591F" w:rsidRPr="0079061A">
        <w:rPr>
          <w:rFonts w:cs="Times New Roman"/>
          <w:szCs w:val="24"/>
          <w:vertAlign w:val="superscript"/>
        </w:rPr>
        <w:t>4</w:t>
      </w:r>
      <w:r w:rsidR="0014591F" w:rsidRPr="0079061A">
        <w:rPr>
          <w:rFonts w:cs="Times New Roman"/>
          <w:b/>
          <w:bCs/>
          <w:szCs w:val="24"/>
        </w:rPr>
        <w:t>–</w:t>
      </w:r>
      <w:r w:rsidR="0014591F" w:rsidRPr="0079061A">
        <w:rPr>
          <w:rFonts w:cs="Times New Roman"/>
          <w:szCs w:val="24"/>
        </w:rPr>
        <w:t>38</w:t>
      </w:r>
      <w:r w:rsidR="0014591F" w:rsidRPr="0079061A">
        <w:rPr>
          <w:rFonts w:cs="Times New Roman"/>
          <w:szCs w:val="24"/>
          <w:vertAlign w:val="superscript"/>
        </w:rPr>
        <w:t>6</w:t>
      </w:r>
      <w:r w:rsidR="0014591F" w:rsidRPr="0079061A">
        <w:rPr>
          <w:rFonts w:cs="Times New Roman"/>
          <w:szCs w:val="24"/>
        </w:rPr>
        <w:t xml:space="preserve"> järgmises sõnastuses:</w:t>
      </w:r>
    </w:p>
    <w:p w14:paraId="0DD69099" w14:textId="5E5F8828" w:rsidR="0014591F" w:rsidRPr="0079061A" w:rsidRDefault="0014591F" w:rsidP="00294F21">
      <w:pPr>
        <w:spacing w:line="240" w:lineRule="auto"/>
        <w:rPr>
          <w:rFonts w:cs="Times New Roman"/>
          <w:b/>
          <w:bCs/>
          <w:szCs w:val="24"/>
        </w:rPr>
      </w:pPr>
      <w:r w:rsidRPr="0079061A">
        <w:rPr>
          <w:rFonts w:cs="Times New Roman"/>
          <w:b/>
          <w:szCs w:val="24"/>
        </w:rPr>
        <w:t>„§ 38</w:t>
      </w:r>
      <w:r w:rsidRPr="0079061A">
        <w:rPr>
          <w:rFonts w:cs="Times New Roman"/>
          <w:b/>
          <w:szCs w:val="24"/>
          <w:vertAlign w:val="superscript"/>
        </w:rPr>
        <w:t>4</w:t>
      </w:r>
      <w:r w:rsidRPr="0079061A">
        <w:rPr>
          <w:rFonts w:cs="Times New Roman"/>
          <w:b/>
          <w:szCs w:val="24"/>
        </w:rPr>
        <w:t xml:space="preserve">. </w:t>
      </w:r>
      <w:r w:rsidRPr="0079061A">
        <w:rPr>
          <w:rFonts w:cs="Times New Roman"/>
          <w:b/>
          <w:bCs/>
          <w:szCs w:val="24"/>
        </w:rPr>
        <w:t>Paragrahvide 32</w:t>
      </w:r>
      <w:r w:rsidRPr="0079061A">
        <w:rPr>
          <w:rFonts w:cs="Times New Roman"/>
          <w:b/>
          <w:bCs/>
          <w:szCs w:val="24"/>
          <w:vertAlign w:val="superscript"/>
        </w:rPr>
        <w:t>11</w:t>
      </w:r>
      <w:r w:rsidRPr="0079061A">
        <w:rPr>
          <w:rFonts w:cs="Times New Roman"/>
          <w:b/>
          <w:bCs/>
          <w:szCs w:val="24"/>
        </w:rPr>
        <w:t>, 32</w:t>
      </w:r>
      <w:r w:rsidRPr="0079061A">
        <w:rPr>
          <w:rFonts w:cs="Times New Roman"/>
          <w:b/>
          <w:bCs/>
          <w:szCs w:val="24"/>
          <w:vertAlign w:val="superscript"/>
        </w:rPr>
        <w:t>13</w:t>
      </w:r>
      <w:r w:rsidRPr="0079061A">
        <w:rPr>
          <w:rFonts w:cs="Times New Roman"/>
          <w:b/>
          <w:bCs/>
          <w:szCs w:val="24"/>
        </w:rPr>
        <w:t xml:space="preserve"> ja 32</w:t>
      </w:r>
      <w:r w:rsidRPr="0079061A">
        <w:rPr>
          <w:rFonts w:cs="Times New Roman"/>
          <w:b/>
          <w:bCs/>
          <w:szCs w:val="24"/>
          <w:vertAlign w:val="superscript"/>
        </w:rPr>
        <w:t>14</w:t>
      </w:r>
      <w:r w:rsidRPr="0079061A">
        <w:rPr>
          <w:rFonts w:cs="Times New Roman"/>
          <w:b/>
          <w:bCs/>
          <w:szCs w:val="24"/>
        </w:rPr>
        <w:t xml:space="preserve"> kohaldamine</w:t>
      </w:r>
    </w:p>
    <w:p w14:paraId="7B76080F" w14:textId="77777777" w:rsidR="0014591F" w:rsidRPr="0079061A" w:rsidRDefault="0014591F" w:rsidP="00294F21">
      <w:pPr>
        <w:spacing w:line="240" w:lineRule="auto"/>
        <w:rPr>
          <w:rFonts w:cs="Times New Roman"/>
          <w:b/>
          <w:bCs/>
          <w:szCs w:val="24"/>
        </w:rPr>
      </w:pPr>
    </w:p>
    <w:p w14:paraId="7A20166A" w14:textId="650010E2" w:rsidR="0014591F" w:rsidRPr="0079061A" w:rsidRDefault="0014591F" w:rsidP="7C41D2B1">
      <w:pPr>
        <w:spacing w:line="240" w:lineRule="auto"/>
        <w:rPr>
          <w:rFonts w:cs="Times New Roman"/>
        </w:rPr>
      </w:pPr>
      <w:commentRangeStart w:id="136"/>
      <w:r w:rsidRPr="7C41D2B1">
        <w:rPr>
          <w:rFonts w:cs="Times New Roman"/>
        </w:rPr>
        <w:t>Käesoleva seaduse §-e 32</w:t>
      </w:r>
      <w:r w:rsidRPr="7C41D2B1">
        <w:rPr>
          <w:rFonts w:cs="Times New Roman"/>
          <w:vertAlign w:val="superscript"/>
        </w:rPr>
        <w:t>11</w:t>
      </w:r>
      <w:r w:rsidRPr="7C41D2B1">
        <w:rPr>
          <w:rFonts w:cs="Times New Roman"/>
        </w:rPr>
        <w:t>, 32</w:t>
      </w:r>
      <w:r w:rsidRPr="7C41D2B1">
        <w:rPr>
          <w:rFonts w:cs="Times New Roman"/>
          <w:vertAlign w:val="superscript"/>
        </w:rPr>
        <w:t>13</w:t>
      </w:r>
      <w:r w:rsidRPr="7C41D2B1">
        <w:rPr>
          <w:rFonts w:cs="Times New Roman"/>
        </w:rPr>
        <w:t xml:space="preserve"> ja 32</w:t>
      </w:r>
      <w:r w:rsidRPr="7C41D2B1">
        <w:rPr>
          <w:rFonts w:cs="Times New Roman"/>
          <w:vertAlign w:val="superscript"/>
        </w:rPr>
        <w:t>14</w:t>
      </w:r>
      <w:r w:rsidRPr="7C41D2B1">
        <w:rPr>
          <w:rFonts w:cs="Times New Roman"/>
        </w:rPr>
        <w:t xml:space="preserve"> kohaldatakse alates 2022. aasta 30. detsembrist esitatud tegevusloa taotluse menetluses.</w:t>
      </w:r>
    </w:p>
    <w:p w14:paraId="3C08E129" w14:textId="77777777" w:rsidR="0014591F" w:rsidRPr="0079061A" w:rsidRDefault="0014591F" w:rsidP="00294F21">
      <w:pPr>
        <w:spacing w:line="240" w:lineRule="auto"/>
        <w:rPr>
          <w:rFonts w:cs="Times New Roman"/>
          <w:szCs w:val="24"/>
        </w:rPr>
      </w:pPr>
    </w:p>
    <w:p w14:paraId="3BB2B717" w14:textId="11F74757" w:rsidR="0014591F" w:rsidRPr="0079061A" w:rsidRDefault="0014591F" w:rsidP="00294F21">
      <w:pPr>
        <w:spacing w:line="240" w:lineRule="auto"/>
        <w:rPr>
          <w:rFonts w:cs="Times New Roman"/>
          <w:b/>
          <w:szCs w:val="24"/>
        </w:rPr>
      </w:pPr>
      <w:r w:rsidRPr="006E1952">
        <w:rPr>
          <w:rFonts w:cs="Times New Roman"/>
          <w:b/>
          <w:bCs/>
          <w:szCs w:val="24"/>
        </w:rPr>
        <w:t>§ 38</w:t>
      </w:r>
      <w:r w:rsidRPr="006E1952">
        <w:rPr>
          <w:rFonts w:cs="Times New Roman"/>
          <w:b/>
          <w:bCs/>
          <w:szCs w:val="24"/>
          <w:vertAlign w:val="superscript"/>
        </w:rPr>
        <w:t>5</w:t>
      </w:r>
      <w:r w:rsidRPr="006E1952">
        <w:rPr>
          <w:rFonts w:cs="Times New Roman"/>
          <w:b/>
          <w:bCs/>
          <w:szCs w:val="24"/>
        </w:rPr>
        <w:t>. Paragrahvi 32</w:t>
      </w:r>
      <w:r w:rsidRPr="006E1952">
        <w:rPr>
          <w:rFonts w:cs="Times New Roman"/>
          <w:b/>
          <w:bCs/>
          <w:szCs w:val="24"/>
          <w:vertAlign w:val="superscript"/>
        </w:rPr>
        <w:t>15</w:t>
      </w:r>
      <w:r w:rsidRPr="006E1952">
        <w:rPr>
          <w:rFonts w:cs="Times New Roman"/>
          <w:b/>
          <w:bCs/>
          <w:szCs w:val="24"/>
        </w:rPr>
        <w:t xml:space="preserve"> lõike 2 rakendamine</w:t>
      </w:r>
    </w:p>
    <w:p w14:paraId="5226B4FC" w14:textId="77777777" w:rsidR="0014591F" w:rsidRPr="0079061A" w:rsidRDefault="0014591F" w:rsidP="00294F21">
      <w:pPr>
        <w:spacing w:line="240" w:lineRule="auto"/>
        <w:rPr>
          <w:rFonts w:cs="Times New Roman"/>
          <w:szCs w:val="24"/>
        </w:rPr>
      </w:pPr>
    </w:p>
    <w:p w14:paraId="31FA1A43" w14:textId="7AE5126D" w:rsidR="0014591F" w:rsidRPr="0079061A" w:rsidRDefault="0014591F" w:rsidP="7C41D2B1">
      <w:pPr>
        <w:spacing w:line="240" w:lineRule="auto"/>
        <w:rPr>
          <w:rFonts w:cs="Times New Roman"/>
        </w:rPr>
      </w:pPr>
      <w:r w:rsidRPr="7C41D2B1">
        <w:rPr>
          <w:rFonts w:cs="Times New Roman"/>
        </w:rPr>
        <w:t>Kliimaministeerium korraldab 2025. aasta 21. maiks käesoleva seaduse § 32</w:t>
      </w:r>
      <w:r w:rsidRPr="7C41D2B1">
        <w:rPr>
          <w:rFonts w:cs="Times New Roman"/>
          <w:vertAlign w:val="superscript"/>
        </w:rPr>
        <w:t>15</w:t>
      </w:r>
      <w:r w:rsidRPr="7C41D2B1">
        <w:rPr>
          <w:rFonts w:cs="Times New Roman"/>
        </w:rPr>
        <w:t xml:space="preserve"> lõikes 2 nimetatud taastuvenergiaalade kaardi koostamise.</w:t>
      </w:r>
      <w:commentRangeEnd w:id="136"/>
      <w:r>
        <w:commentReference w:id="136"/>
      </w:r>
    </w:p>
    <w:p w14:paraId="62CE59B3" w14:textId="77777777" w:rsidR="0014591F" w:rsidRPr="0079061A" w:rsidRDefault="0014591F" w:rsidP="00294F21">
      <w:pPr>
        <w:spacing w:line="240" w:lineRule="auto"/>
        <w:rPr>
          <w:rFonts w:cs="Times New Roman"/>
          <w:szCs w:val="24"/>
        </w:rPr>
      </w:pPr>
    </w:p>
    <w:p w14:paraId="21540E4F" w14:textId="4E93E840" w:rsidR="0014591F" w:rsidRPr="0079061A" w:rsidRDefault="0014591F" w:rsidP="00294F21">
      <w:pPr>
        <w:spacing w:line="240" w:lineRule="auto"/>
        <w:rPr>
          <w:rFonts w:cs="Times New Roman"/>
          <w:szCs w:val="24"/>
        </w:rPr>
      </w:pPr>
      <w:bookmarkStart w:id="137" w:name="_Hlk183099971"/>
      <w:r w:rsidRPr="0079061A">
        <w:rPr>
          <w:rFonts w:cs="Times New Roman"/>
          <w:b/>
          <w:bCs/>
          <w:szCs w:val="24"/>
        </w:rPr>
        <w:t xml:space="preserve">§ </w:t>
      </w:r>
      <w:bookmarkEnd w:id="137"/>
      <w:r w:rsidRPr="0079061A">
        <w:rPr>
          <w:rFonts w:cs="Times New Roman"/>
          <w:b/>
          <w:bCs/>
          <w:szCs w:val="24"/>
        </w:rPr>
        <w:t>38</w:t>
      </w:r>
      <w:r w:rsidRPr="0079061A">
        <w:rPr>
          <w:rFonts w:cs="Times New Roman"/>
          <w:b/>
          <w:bCs/>
          <w:szCs w:val="24"/>
          <w:vertAlign w:val="superscript"/>
        </w:rPr>
        <w:t>6</w:t>
      </w:r>
      <w:r w:rsidRPr="0079061A">
        <w:rPr>
          <w:rFonts w:cs="Times New Roman"/>
          <w:b/>
          <w:bCs/>
          <w:szCs w:val="24"/>
        </w:rPr>
        <w:t>. Paragrahvide 32</w:t>
      </w:r>
      <w:r w:rsidRPr="0079061A">
        <w:rPr>
          <w:rFonts w:cs="Times New Roman"/>
          <w:b/>
          <w:bCs/>
          <w:szCs w:val="24"/>
          <w:vertAlign w:val="superscript"/>
        </w:rPr>
        <w:t>16</w:t>
      </w:r>
      <w:r w:rsidRPr="0079061A">
        <w:rPr>
          <w:rFonts w:cs="Times New Roman"/>
          <w:b/>
          <w:bCs/>
          <w:szCs w:val="24"/>
        </w:rPr>
        <w:t>–</w:t>
      </w:r>
      <w:r w:rsidR="00911BF5" w:rsidRPr="0079061A">
        <w:rPr>
          <w:rFonts w:cs="Times New Roman"/>
          <w:b/>
          <w:bCs/>
          <w:szCs w:val="24"/>
        </w:rPr>
        <w:t>3</w:t>
      </w:r>
      <w:r w:rsidRPr="0079061A">
        <w:rPr>
          <w:rFonts w:cs="Times New Roman"/>
          <w:b/>
          <w:bCs/>
          <w:szCs w:val="24"/>
        </w:rPr>
        <w:t>2</w:t>
      </w:r>
      <w:r w:rsidRPr="0079061A">
        <w:rPr>
          <w:rFonts w:cs="Times New Roman"/>
          <w:b/>
          <w:bCs/>
          <w:szCs w:val="24"/>
          <w:vertAlign w:val="superscript"/>
        </w:rPr>
        <w:t>19</w:t>
      </w:r>
      <w:r w:rsidRPr="0079061A">
        <w:rPr>
          <w:rFonts w:cs="Times New Roman"/>
          <w:b/>
          <w:bCs/>
          <w:szCs w:val="24"/>
        </w:rPr>
        <w:t xml:space="preserve"> kohaldamine</w:t>
      </w:r>
    </w:p>
    <w:p w14:paraId="30B59DDA" w14:textId="77777777" w:rsidR="0014591F" w:rsidRPr="0079061A" w:rsidRDefault="0014591F" w:rsidP="00294F21">
      <w:pPr>
        <w:spacing w:line="240" w:lineRule="auto"/>
        <w:rPr>
          <w:rFonts w:cs="Times New Roman"/>
          <w:b/>
          <w:bCs/>
          <w:szCs w:val="24"/>
        </w:rPr>
      </w:pPr>
      <w:bookmarkStart w:id="138" w:name="_Hlk170891755"/>
    </w:p>
    <w:p w14:paraId="42759407" w14:textId="0E60E0F4" w:rsidR="0014591F" w:rsidRPr="0079061A" w:rsidRDefault="0014591F" w:rsidP="00294F21">
      <w:pPr>
        <w:spacing w:line="240" w:lineRule="auto"/>
        <w:rPr>
          <w:rFonts w:cs="Times New Roman"/>
          <w:szCs w:val="24"/>
        </w:rPr>
      </w:pPr>
      <w:bookmarkStart w:id="139" w:name="_Hlk188477852"/>
      <w:r w:rsidRPr="0079061A">
        <w:rPr>
          <w:rFonts w:cs="Times New Roman"/>
          <w:szCs w:val="24"/>
        </w:rPr>
        <w:t xml:space="preserve">(1) Kui taotleja on enne </w:t>
      </w:r>
      <w:bookmarkStart w:id="140" w:name="_Hlk174956451"/>
      <w:r w:rsidRPr="0079061A">
        <w:rPr>
          <w:rFonts w:cs="Times New Roman"/>
          <w:szCs w:val="24"/>
        </w:rPr>
        <w:t xml:space="preserve">käesoleva paragrahvi jõustumist </w:t>
      </w:r>
      <w:bookmarkEnd w:id="140"/>
      <w:r w:rsidRPr="0079061A">
        <w:rPr>
          <w:rFonts w:cs="Times New Roman"/>
          <w:szCs w:val="24"/>
        </w:rPr>
        <w:t xml:space="preserve">esitanud taastuvenergia projekti elluviimiseks ehitusloa ja </w:t>
      </w:r>
      <w:r w:rsidR="00B43DA7" w:rsidRPr="0079061A">
        <w:rPr>
          <w:rFonts w:cs="Times New Roman"/>
          <w:szCs w:val="24"/>
        </w:rPr>
        <w:t xml:space="preserve">keskkonnaalase tegevusloa </w:t>
      </w:r>
      <w:r w:rsidRPr="0079061A">
        <w:rPr>
          <w:rFonts w:cs="Times New Roman"/>
          <w:szCs w:val="24"/>
        </w:rPr>
        <w:t>taotluse, tehakse nende tegevuslubade menetluses keskkonnamõju hindamise vajalikkuse selgumise korral ainult üks keskkonnamõju hindamise algatamise otsus, kui:</w:t>
      </w:r>
    </w:p>
    <w:p w14:paraId="33BCB699" w14:textId="49B6AE1F" w:rsidR="0014591F" w:rsidRPr="0079061A" w:rsidRDefault="0014591F" w:rsidP="00294F21">
      <w:pPr>
        <w:spacing w:line="240" w:lineRule="auto"/>
        <w:rPr>
          <w:rFonts w:cs="Times New Roman"/>
          <w:szCs w:val="24"/>
        </w:rPr>
      </w:pPr>
      <w:r w:rsidRPr="0079061A">
        <w:rPr>
          <w:rFonts w:cs="Times New Roman"/>
          <w:szCs w:val="24"/>
        </w:rPr>
        <w:t>1) taotleja seda vähemalt ühes loamenetluses taotleb</w:t>
      </w:r>
      <w:r w:rsidR="006B0047">
        <w:rPr>
          <w:rFonts w:cs="Times New Roman"/>
          <w:szCs w:val="24"/>
        </w:rPr>
        <w:t xml:space="preserve"> ning</w:t>
      </w:r>
      <w:r w:rsidR="00502659" w:rsidRPr="0079061A">
        <w:rPr>
          <w:rFonts w:cs="Times New Roman"/>
          <w:szCs w:val="24"/>
        </w:rPr>
        <w:t xml:space="preserve"> </w:t>
      </w:r>
      <w:r w:rsidR="00D160CB" w:rsidRPr="0079061A">
        <w:rPr>
          <w:rFonts w:cs="Times New Roman"/>
          <w:szCs w:val="24"/>
        </w:rPr>
        <w:t>esitab teabe taotluse kohta teisele loa menetlejale</w:t>
      </w:r>
      <w:r w:rsidR="00502659" w:rsidRPr="0079061A">
        <w:rPr>
          <w:rFonts w:cs="Times New Roman"/>
          <w:szCs w:val="24"/>
        </w:rPr>
        <w:t xml:space="preserve"> </w:t>
      </w:r>
      <w:r w:rsidR="006B0047">
        <w:rPr>
          <w:rFonts w:cs="Times New Roman"/>
          <w:szCs w:val="24"/>
        </w:rPr>
        <w:t>ning</w:t>
      </w:r>
    </w:p>
    <w:p w14:paraId="69B5CE31" w14:textId="77777777" w:rsidR="0014591F" w:rsidRPr="0079061A" w:rsidRDefault="0014591F" w:rsidP="00294F21">
      <w:pPr>
        <w:spacing w:line="240" w:lineRule="auto"/>
        <w:rPr>
          <w:rFonts w:cs="Times New Roman"/>
          <w:szCs w:val="24"/>
        </w:rPr>
      </w:pPr>
      <w:r w:rsidRPr="0079061A">
        <w:rPr>
          <w:rFonts w:cs="Times New Roman"/>
          <w:szCs w:val="24"/>
        </w:rPr>
        <w:t>2) kummagi loa menetluses ei ole enne käesoleva paragrahvi jõustumist tehtud keskkonnamõju hindamise algatamise või algatamata jätmise otsust.</w:t>
      </w:r>
    </w:p>
    <w:p w14:paraId="7EB419FE" w14:textId="77777777" w:rsidR="0014591F" w:rsidRPr="0079061A" w:rsidRDefault="0014591F" w:rsidP="00294F21">
      <w:pPr>
        <w:spacing w:line="240" w:lineRule="auto"/>
        <w:rPr>
          <w:rFonts w:cs="Times New Roman"/>
          <w:szCs w:val="24"/>
        </w:rPr>
      </w:pPr>
    </w:p>
    <w:p w14:paraId="2B91F7EE" w14:textId="489AE390" w:rsidR="0014591F" w:rsidRPr="0079061A" w:rsidRDefault="0014591F" w:rsidP="00294F21">
      <w:pPr>
        <w:spacing w:line="240" w:lineRule="auto"/>
        <w:rPr>
          <w:rFonts w:cs="Times New Roman"/>
          <w:szCs w:val="24"/>
        </w:rPr>
      </w:pPr>
      <w:r w:rsidRPr="0079061A">
        <w:rPr>
          <w:rFonts w:cs="Times New Roman"/>
          <w:szCs w:val="24"/>
        </w:rPr>
        <w:t xml:space="preserve">(2) Kui taotleja on enne käesoleva paragrahvi jõustumist esitanud taastuvenergia projekti elluviimiseks </w:t>
      </w:r>
      <w:r w:rsidR="00B43DA7" w:rsidRPr="0079061A">
        <w:rPr>
          <w:rFonts w:cs="Times New Roman"/>
          <w:szCs w:val="24"/>
        </w:rPr>
        <w:t xml:space="preserve">keskkonnaalase tegevusloa </w:t>
      </w:r>
      <w:r w:rsidRPr="0079061A">
        <w:rPr>
          <w:rFonts w:cs="Times New Roman"/>
          <w:szCs w:val="24"/>
        </w:rPr>
        <w:t>taotluse, aga ei ole esitanud ehitusloa taotlust, tehakse taastuvenergia projekti elluviimiseks vajalike tegevuslubade menetluses keskkonnamõju hindamise vajaduse selgumise korral ainult üks keskkonnamõju hindamise algatamise otsus, kui:</w:t>
      </w:r>
    </w:p>
    <w:p w14:paraId="19E1235B" w14:textId="50406FA1" w:rsidR="0014591F" w:rsidRPr="0079061A" w:rsidRDefault="00D160CB" w:rsidP="00294F21">
      <w:pPr>
        <w:spacing w:line="240" w:lineRule="auto"/>
        <w:rPr>
          <w:rFonts w:cs="Times New Roman"/>
          <w:szCs w:val="24"/>
        </w:rPr>
      </w:pPr>
      <w:r w:rsidRPr="0079061A">
        <w:rPr>
          <w:rFonts w:cs="Times New Roman"/>
          <w:szCs w:val="24"/>
        </w:rPr>
        <w:t>1</w:t>
      </w:r>
      <w:r w:rsidR="0014591F" w:rsidRPr="0079061A">
        <w:rPr>
          <w:rFonts w:cs="Times New Roman"/>
          <w:szCs w:val="24"/>
        </w:rPr>
        <w:t>) keskkonna</w:t>
      </w:r>
      <w:r w:rsidR="00B43DA7" w:rsidRPr="0079061A">
        <w:rPr>
          <w:rFonts w:cs="Times New Roman"/>
          <w:szCs w:val="24"/>
        </w:rPr>
        <w:t>alase tegevus</w:t>
      </w:r>
      <w:r w:rsidR="0014591F" w:rsidRPr="0079061A">
        <w:rPr>
          <w:rFonts w:cs="Times New Roman"/>
          <w:szCs w:val="24"/>
        </w:rPr>
        <w:t>loa menetluses ei ole enne käesoleva paragrahvi jõustumist tehtud keskkonnamõju hindamise algatamise või algatamata jätmise otsust ja</w:t>
      </w:r>
    </w:p>
    <w:p w14:paraId="6D160EE1" w14:textId="11BEA95A" w:rsidR="0014591F" w:rsidRPr="0079061A" w:rsidRDefault="00D160CB" w:rsidP="00294F21">
      <w:pPr>
        <w:spacing w:line="240" w:lineRule="auto"/>
        <w:rPr>
          <w:rFonts w:cs="Times New Roman"/>
          <w:szCs w:val="24"/>
        </w:rPr>
      </w:pPr>
      <w:r w:rsidRPr="0079061A">
        <w:rPr>
          <w:rFonts w:cs="Times New Roman"/>
          <w:szCs w:val="24"/>
        </w:rPr>
        <w:t>2</w:t>
      </w:r>
      <w:r w:rsidR="0014591F" w:rsidRPr="0079061A">
        <w:rPr>
          <w:rFonts w:cs="Times New Roman"/>
          <w:szCs w:val="24"/>
        </w:rPr>
        <w:t>) taotleja esitab ehitusloa taotluse ning koos sellega taotluse ühiseks keskkonnamõju hindamiseks</w:t>
      </w:r>
      <w:r w:rsidR="00502659" w:rsidRPr="0079061A">
        <w:rPr>
          <w:rFonts w:cs="Times New Roman"/>
          <w:szCs w:val="24"/>
        </w:rPr>
        <w:t xml:space="preserve"> </w:t>
      </w:r>
      <w:r w:rsidR="006B0047">
        <w:rPr>
          <w:rFonts w:cs="Times New Roman"/>
          <w:szCs w:val="24"/>
        </w:rPr>
        <w:t>ning</w:t>
      </w:r>
    </w:p>
    <w:p w14:paraId="0245D01E" w14:textId="693A4DC4" w:rsidR="0014591F" w:rsidRPr="0079061A" w:rsidRDefault="00D160CB" w:rsidP="00294F21">
      <w:pPr>
        <w:spacing w:line="240" w:lineRule="auto"/>
        <w:rPr>
          <w:rFonts w:cs="Times New Roman"/>
          <w:szCs w:val="24"/>
        </w:rPr>
      </w:pPr>
      <w:r w:rsidRPr="0079061A">
        <w:rPr>
          <w:rFonts w:cs="Times New Roman"/>
          <w:szCs w:val="24"/>
        </w:rPr>
        <w:t>3) taotleja esitab teabe käesoleva lõike punktis 2 esitatud taotluste kohta keskkonna</w:t>
      </w:r>
      <w:r w:rsidR="00B43DA7" w:rsidRPr="0079061A">
        <w:rPr>
          <w:rFonts w:cs="Times New Roman"/>
          <w:szCs w:val="24"/>
        </w:rPr>
        <w:t>alase tegevus</w:t>
      </w:r>
      <w:r w:rsidRPr="0079061A">
        <w:rPr>
          <w:rFonts w:cs="Times New Roman"/>
          <w:szCs w:val="24"/>
        </w:rPr>
        <w:t>loa taotluse menetlejale.</w:t>
      </w:r>
    </w:p>
    <w:p w14:paraId="64BAE1DD" w14:textId="77777777" w:rsidR="00D160CB" w:rsidRPr="0079061A" w:rsidRDefault="00D160CB" w:rsidP="00294F21">
      <w:pPr>
        <w:spacing w:line="240" w:lineRule="auto"/>
        <w:rPr>
          <w:rFonts w:cs="Times New Roman"/>
          <w:szCs w:val="24"/>
        </w:rPr>
      </w:pPr>
    </w:p>
    <w:p w14:paraId="01772AEF" w14:textId="7408C139" w:rsidR="0014591F" w:rsidRPr="0079061A" w:rsidRDefault="0014591F" w:rsidP="00294F21">
      <w:pPr>
        <w:spacing w:line="240" w:lineRule="auto"/>
        <w:rPr>
          <w:rFonts w:cs="Times New Roman"/>
          <w:szCs w:val="24"/>
        </w:rPr>
      </w:pPr>
      <w:r w:rsidRPr="0079061A">
        <w:rPr>
          <w:rFonts w:cs="Times New Roman"/>
          <w:szCs w:val="24"/>
        </w:rPr>
        <w:t xml:space="preserve">(3) Kui taotleja on enne käesoleva paragrahvi jõustumist esitanud taastuvenergia projekti elluviimiseks ehitusloa taotluse ja projekti elluviimiseks on vaja </w:t>
      </w:r>
      <w:r w:rsidR="00B43DA7" w:rsidRPr="0079061A">
        <w:rPr>
          <w:rFonts w:cs="Times New Roman"/>
          <w:szCs w:val="24"/>
        </w:rPr>
        <w:t>keskkonnaala</w:t>
      </w:r>
      <w:r w:rsidR="006B0047">
        <w:rPr>
          <w:rFonts w:cs="Times New Roman"/>
          <w:szCs w:val="24"/>
        </w:rPr>
        <w:t>st</w:t>
      </w:r>
      <w:r w:rsidR="00B43DA7" w:rsidRPr="0079061A">
        <w:rPr>
          <w:rFonts w:cs="Times New Roman"/>
          <w:szCs w:val="24"/>
        </w:rPr>
        <w:t xml:space="preserve"> tegevusluba</w:t>
      </w:r>
      <w:r w:rsidRPr="0079061A">
        <w:rPr>
          <w:rFonts w:cs="Times New Roman"/>
          <w:szCs w:val="24"/>
        </w:rPr>
        <w:t xml:space="preserve">, aga taotleja ei ole </w:t>
      </w:r>
      <w:r w:rsidR="006B0047">
        <w:rPr>
          <w:rFonts w:cs="Times New Roman"/>
          <w:szCs w:val="24"/>
        </w:rPr>
        <w:t>sellekohast</w:t>
      </w:r>
      <w:r w:rsidR="00B43DA7" w:rsidRPr="0079061A">
        <w:rPr>
          <w:rFonts w:cs="Times New Roman"/>
          <w:szCs w:val="24"/>
        </w:rPr>
        <w:t xml:space="preserve"> </w:t>
      </w:r>
      <w:r w:rsidRPr="0079061A">
        <w:rPr>
          <w:rFonts w:cs="Times New Roman"/>
          <w:szCs w:val="24"/>
        </w:rPr>
        <w:t>taotlust esitanud, tehakse taastuvenergia projekti elluviimiseks vajalike tegevuslubade menetluses keskkonnamõju hindamise vajalikkuse selgumise korral ainult üks keskkonnamõju hindamise algatamise otsus, kui:</w:t>
      </w:r>
    </w:p>
    <w:p w14:paraId="53B6B631" w14:textId="5391260B" w:rsidR="0014591F" w:rsidRPr="0079061A" w:rsidRDefault="00D160CB" w:rsidP="00294F21">
      <w:pPr>
        <w:spacing w:line="240" w:lineRule="auto"/>
        <w:rPr>
          <w:rFonts w:cs="Times New Roman"/>
          <w:szCs w:val="24"/>
        </w:rPr>
      </w:pPr>
      <w:r w:rsidRPr="0079061A">
        <w:rPr>
          <w:rFonts w:cs="Times New Roman"/>
          <w:szCs w:val="24"/>
        </w:rPr>
        <w:t>1</w:t>
      </w:r>
      <w:r w:rsidR="0014591F" w:rsidRPr="0079061A">
        <w:rPr>
          <w:rFonts w:cs="Times New Roman"/>
          <w:szCs w:val="24"/>
        </w:rPr>
        <w:t>) ehitusloa menetluses ei ole enne käesoleva paragrahvi jõustumist tehtud keskkonnamõju hindamise algatamise või algatamata jätmise otsust ja</w:t>
      </w:r>
    </w:p>
    <w:p w14:paraId="00AFC889" w14:textId="24BFD313" w:rsidR="00D160CB" w:rsidRPr="0079061A" w:rsidRDefault="00D160CB" w:rsidP="00294F21">
      <w:pPr>
        <w:spacing w:line="240" w:lineRule="auto"/>
        <w:rPr>
          <w:rFonts w:cs="Times New Roman"/>
          <w:szCs w:val="24"/>
        </w:rPr>
      </w:pPr>
      <w:r w:rsidRPr="0079061A">
        <w:rPr>
          <w:rFonts w:cs="Times New Roman"/>
          <w:szCs w:val="24"/>
        </w:rPr>
        <w:t>2</w:t>
      </w:r>
      <w:r w:rsidR="0014591F" w:rsidRPr="0079061A">
        <w:rPr>
          <w:rFonts w:cs="Times New Roman"/>
          <w:szCs w:val="24"/>
        </w:rPr>
        <w:t xml:space="preserve">) taotleja esitab </w:t>
      </w:r>
      <w:r w:rsidR="00B43DA7" w:rsidRPr="0079061A">
        <w:rPr>
          <w:rFonts w:cs="Times New Roman"/>
          <w:szCs w:val="24"/>
        </w:rPr>
        <w:t xml:space="preserve">keskkonnaalase tegevusloa </w:t>
      </w:r>
      <w:r w:rsidR="0014591F" w:rsidRPr="0079061A">
        <w:rPr>
          <w:rFonts w:cs="Times New Roman"/>
          <w:szCs w:val="24"/>
        </w:rPr>
        <w:t>taotluse ning koos sellega taotluse ühiseks keskkonnamõju hindamiseks</w:t>
      </w:r>
      <w:r w:rsidR="00502659" w:rsidRPr="0079061A">
        <w:rPr>
          <w:rFonts w:cs="Times New Roman"/>
          <w:szCs w:val="24"/>
        </w:rPr>
        <w:t xml:space="preserve"> </w:t>
      </w:r>
      <w:r w:rsidR="00B90495">
        <w:rPr>
          <w:rFonts w:cs="Times New Roman"/>
          <w:szCs w:val="24"/>
        </w:rPr>
        <w:t>ning</w:t>
      </w:r>
    </w:p>
    <w:p w14:paraId="23784574" w14:textId="4449E972" w:rsidR="0014591F" w:rsidRPr="0079061A" w:rsidRDefault="00D160CB" w:rsidP="00294F21">
      <w:pPr>
        <w:spacing w:line="240" w:lineRule="auto"/>
        <w:rPr>
          <w:rFonts w:cs="Times New Roman"/>
          <w:szCs w:val="24"/>
        </w:rPr>
      </w:pPr>
      <w:r w:rsidRPr="0079061A">
        <w:rPr>
          <w:rFonts w:cs="Times New Roman"/>
          <w:szCs w:val="24"/>
        </w:rPr>
        <w:t xml:space="preserve">3) taotleja esitab teabe käesoleva lõike punktis 2 esitatud taotluste kohta </w:t>
      </w:r>
      <w:r w:rsidR="00B43DA7" w:rsidRPr="0079061A">
        <w:rPr>
          <w:rFonts w:cs="Times New Roman"/>
          <w:szCs w:val="24"/>
        </w:rPr>
        <w:t xml:space="preserve">keskkonnaalase tegevusloa </w:t>
      </w:r>
      <w:r w:rsidRPr="0079061A">
        <w:rPr>
          <w:rFonts w:cs="Times New Roman"/>
          <w:szCs w:val="24"/>
        </w:rPr>
        <w:t>taotluse menetlejale.</w:t>
      </w:r>
    </w:p>
    <w:bookmarkEnd w:id="139"/>
    <w:p w14:paraId="580D354D" w14:textId="77777777" w:rsidR="0014591F" w:rsidRPr="0079061A" w:rsidRDefault="0014591F" w:rsidP="00294F21">
      <w:pPr>
        <w:spacing w:line="240" w:lineRule="auto"/>
        <w:rPr>
          <w:rFonts w:cs="Times New Roman"/>
          <w:szCs w:val="24"/>
        </w:rPr>
      </w:pPr>
    </w:p>
    <w:p w14:paraId="0DC2B3BA" w14:textId="36EAA803" w:rsidR="0014591F" w:rsidRPr="0079061A" w:rsidRDefault="0014591F" w:rsidP="00294F21">
      <w:pPr>
        <w:spacing w:line="240" w:lineRule="auto"/>
        <w:rPr>
          <w:rFonts w:cs="Times New Roman"/>
          <w:szCs w:val="24"/>
        </w:rPr>
      </w:pPr>
      <w:r w:rsidRPr="0079061A">
        <w:rPr>
          <w:rFonts w:cs="Times New Roman"/>
          <w:szCs w:val="24"/>
        </w:rPr>
        <w:lastRenderedPageBreak/>
        <w:t>(4) Käesoleva paragrahvi lõigetes 2 ja 3 nimetatud keskkonnamõju hindamise algatamise või algatamata jätmise otsustab Keskkonnaamet.“</w:t>
      </w:r>
      <w:r w:rsidR="00BA34B5" w:rsidRPr="0079061A">
        <w:rPr>
          <w:rFonts w:cs="Times New Roman"/>
          <w:szCs w:val="24"/>
        </w:rPr>
        <w:t>;</w:t>
      </w:r>
    </w:p>
    <w:p w14:paraId="1589DD7A" w14:textId="77777777" w:rsidR="00B43A44" w:rsidRPr="0079061A" w:rsidRDefault="00B43A44" w:rsidP="00294F21">
      <w:pPr>
        <w:spacing w:line="240" w:lineRule="auto"/>
        <w:rPr>
          <w:rFonts w:cs="Times New Roman"/>
          <w:szCs w:val="24"/>
        </w:rPr>
      </w:pPr>
    </w:p>
    <w:p w14:paraId="04C7D377" w14:textId="51817353" w:rsidR="00B43A44" w:rsidRPr="0079061A" w:rsidRDefault="00B43A44" w:rsidP="00294F21">
      <w:pPr>
        <w:spacing w:line="240" w:lineRule="auto"/>
        <w:rPr>
          <w:rFonts w:cs="Times New Roman"/>
          <w:szCs w:val="24"/>
        </w:rPr>
      </w:pPr>
      <w:r w:rsidRPr="0079061A">
        <w:rPr>
          <w:rFonts w:cs="Times New Roman"/>
          <w:b/>
          <w:bCs/>
          <w:szCs w:val="24"/>
        </w:rPr>
        <w:t>4</w:t>
      </w:r>
      <w:r w:rsidR="009C49BC" w:rsidRPr="0079061A">
        <w:rPr>
          <w:rFonts w:cs="Times New Roman"/>
          <w:b/>
          <w:bCs/>
          <w:szCs w:val="24"/>
        </w:rPr>
        <w:t>7</w:t>
      </w:r>
      <w:r w:rsidRPr="0079061A">
        <w:rPr>
          <w:rFonts w:cs="Times New Roman"/>
          <w:b/>
          <w:bCs/>
          <w:szCs w:val="24"/>
        </w:rPr>
        <w:t>)</w:t>
      </w:r>
      <w:r w:rsidRPr="0079061A">
        <w:rPr>
          <w:rFonts w:cs="Times New Roman"/>
          <w:szCs w:val="24"/>
        </w:rPr>
        <w:t xml:space="preserve"> </w:t>
      </w:r>
      <w:r w:rsidR="00B96A8C" w:rsidRPr="0079061A">
        <w:rPr>
          <w:rFonts w:cs="Times New Roman"/>
          <w:szCs w:val="24"/>
        </w:rPr>
        <w:t>seaduse normitehnilist mär</w:t>
      </w:r>
      <w:r w:rsidR="00B90495">
        <w:rPr>
          <w:rFonts w:cs="Times New Roman"/>
          <w:szCs w:val="24"/>
        </w:rPr>
        <w:t>kust</w:t>
      </w:r>
      <w:r w:rsidR="00B96A8C"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w:t>
      </w:r>
      <w:del w:id="141" w:author="Moonika Kuusk - JUSTDIGI" w:date="2025-03-10T14:16:00Z" w16du:dateUtc="2025-03-10T12:16:00Z">
        <w:r w:rsidR="00B96A8C" w:rsidRPr="0079061A" w:rsidDel="00445AD3">
          <w:rPr>
            <w:rFonts w:cs="Times New Roman"/>
            <w:szCs w:val="24"/>
          </w:rPr>
          <w:delText>,</w:delText>
        </w:r>
      </w:del>
      <w:r w:rsidR="00B96A8C" w:rsidRPr="0079061A">
        <w:rPr>
          <w:rFonts w:cs="Times New Roman"/>
          <w:szCs w:val="24"/>
        </w:rPr>
        <w:t xml:space="preserve"> </w:t>
      </w:r>
      <w:del w:id="142" w:author="Moonika Kuusk - JUSTDIGI" w:date="2025-03-10T14:11:00Z" w16du:dateUtc="2025-03-10T12:11:00Z">
        <w:r w:rsidR="00207F9A" w:rsidDel="002A0C9B">
          <w:rPr>
            <w:rFonts w:cs="Times New Roman"/>
            <w:szCs w:val="24"/>
          </w:rPr>
          <w:br/>
        </w:r>
      </w:del>
      <w:r w:rsidR="0041771C">
        <w:rPr>
          <w:rFonts w:cs="Times New Roman"/>
          <w:szCs w:val="24"/>
        </w:rPr>
        <w:t>(</w:t>
      </w:r>
      <w:r w:rsidR="00B96A8C" w:rsidRPr="0079061A">
        <w:rPr>
          <w:rFonts w:cs="Times New Roman"/>
          <w:szCs w:val="24"/>
        </w:rPr>
        <w:t>ELT L, 2023/2413, 31.10.2023</w:t>
      </w:r>
      <w:r w:rsidR="0041771C">
        <w:rPr>
          <w:rFonts w:cs="Times New Roman"/>
          <w:szCs w:val="24"/>
        </w:rPr>
        <w:t>)</w:t>
      </w:r>
      <w:r w:rsidR="00B96A8C" w:rsidRPr="0079061A">
        <w:rPr>
          <w:rFonts w:cs="Times New Roman"/>
          <w:szCs w:val="24"/>
        </w:rPr>
        <w:t>.“.</w:t>
      </w:r>
    </w:p>
    <w:p w14:paraId="7D2D6ADC" w14:textId="77777777" w:rsidR="00B43A44" w:rsidRPr="0079061A" w:rsidRDefault="00B43A44" w:rsidP="00294F21">
      <w:pPr>
        <w:spacing w:line="240" w:lineRule="auto"/>
        <w:rPr>
          <w:rFonts w:cs="Times New Roman"/>
          <w:szCs w:val="24"/>
        </w:rPr>
      </w:pPr>
    </w:p>
    <w:p w14:paraId="537F4C03" w14:textId="77777777" w:rsidR="0014591F" w:rsidRPr="0079061A" w:rsidRDefault="0014591F" w:rsidP="008D3366">
      <w:pPr>
        <w:pStyle w:val="Pealkiri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5. Kaugkütteseaduse muutmine</w:t>
      </w:r>
    </w:p>
    <w:p w14:paraId="55940271" w14:textId="77777777" w:rsidR="0014591F" w:rsidRPr="0079061A" w:rsidRDefault="0014591F" w:rsidP="008D3366">
      <w:pPr>
        <w:spacing w:line="240" w:lineRule="auto"/>
        <w:rPr>
          <w:rFonts w:cs="Times New Roman"/>
          <w:szCs w:val="24"/>
        </w:rPr>
      </w:pPr>
    </w:p>
    <w:p w14:paraId="2A2E8810" w14:textId="77777777" w:rsidR="0014591F" w:rsidRPr="0079061A" w:rsidRDefault="0014591F" w:rsidP="00294F21">
      <w:pPr>
        <w:spacing w:line="240" w:lineRule="auto"/>
        <w:rPr>
          <w:rFonts w:cs="Times New Roman"/>
          <w:szCs w:val="24"/>
        </w:rPr>
      </w:pPr>
      <w:r w:rsidRPr="0079061A">
        <w:rPr>
          <w:rFonts w:cs="Times New Roman"/>
          <w:szCs w:val="24"/>
        </w:rPr>
        <w:t>Kaugkütteseaduse § 4 lõige 3 tunnistatakse kehtetuks.</w:t>
      </w:r>
    </w:p>
    <w:p w14:paraId="56268D93" w14:textId="77777777" w:rsidR="0014591F" w:rsidRPr="0079061A" w:rsidRDefault="0014591F" w:rsidP="00294F21">
      <w:pPr>
        <w:spacing w:line="240" w:lineRule="auto"/>
        <w:rPr>
          <w:rFonts w:cs="Times New Roman"/>
          <w:szCs w:val="24"/>
        </w:rPr>
      </w:pPr>
    </w:p>
    <w:bookmarkEnd w:id="138"/>
    <w:p w14:paraId="20123059" w14:textId="77777777" w:rsidR="0014591F" w:rsidRPr="0079061A" w:rsidRDefault="0014591F" w:rsidP="008D3366">
      <w:pPr>
        <w:pStyle w:val="Pealkiri2"/>
        <w:spacing w:before="0" w:after="0" w:line="240" w:lineRule="auto"/>
        <w:rPr>
          <w:rFonts w:ascii="Times New Roman" w:hAnsi="Times New Roman" w:cs="Times New Roman"/>
          <w:b/>
          <w:bCs/>
          <w:color w:val="auto"/>
          <w:sz w:val="24"/>
          <w:szCs w:val="24"/>
        </w:rPr>
      </w:pPr>
      <w:r w:rsidRPr="7C41D2B1">
        <w:rPr>
          <w:rFonts w:ascii="Times New Roman" w:hAnsi="Times New Roman" w:cs="Times New Roman"/>
          <w:b/>
          <w:bCs/>
          <w:color w:val="auto"/>
          <w:sz w:val="24"/>
          <w:szCs w:val="24"/>
        </w:rPr>
        <w:t>§ 6. Keskkonnamõju hindamise ja keskkonnajuhtimissüsteemi seaduse muutmine</w:t>
      </w:r>
    </w:p>
    <w:p w14:paraId="74D5880B" w14:textId="77777777" w:rsidR="0014591F" w:rsidRPr="0079061A" w:rsidRDefault="0014591F" w:rsidP="00294F21">
      <w:pPr>
        <w:spacing w:line="240" w:lineRule="auto"/>
        <w:rPr>
          <w:rFonts w:cs="Times New Roman"/>
          <w:szCs w:val="24"/>
        </w:rPr>
      </w:pPr>
    </w:p>
    <w:p w14:paraId="3ED0F34D" w14:textId="77777777" w:rsidR="0014591F" w:rsidRPr="0079061A" w:rsidRDefault="0014591F" w:rsidP="00294F21">
      <w:pPr>
        <w:spacing w:line="240" w:lineRule="auto"/>
        <w:rPr>
          <w:rFonts w:cs="Times New Roman"/>
          <w:szCs w:val="24"/>
        </w:rPr>
      </w:pPr>
      <w:r w:rsidRPr="0079061A">
        <w:rPr>
          <w:rFonts w:cs="Times New Roman"/>
          <w:szCs w:val="24"/>
        </w:rPr>
        <w:t>Keskkonnamõju hindamise ja keskkonnajuhtimissüsteemi seaduses tehakse järgmised muudatused:</w:t>
      </w:r>
    </w:p>
    <w:p w14:paraId="71129AA0" w14:textId="77777777" w:rsidR="0014591F" w:rsidRPr="0079061A" w:rsidRDefault="0014591F" w:rsidP="00294F21">
      <w:pPr>
        <w:spacing w:line="240" w:lineRule="auto"/>
        <w:rPr>
          <w:rFonts w:cs="Times New Roman"/>
          <w:szCs w:val="24"/>
        </w:rPr>
      </w:pPr>
    </w:p>
    <w:p w14:paraId="71C2DB2B" w14:textId="29FA65D5" w:rsidR="0014591F" w:rsidRPr="0079061A" w:rsidRDefault="0014591F" w:rsidP="7C41D2B1">
      <w:pPr>
        <w:spacing w:line="240" w:lineRule="auto"/>
        <w:rPr>
          <w:rFonts w:cs="Times New Roman"/>
        </w:rPr>
      </w:pPr>
      <w:r w:rsidRPr="7C41D2B1">
        <w:rPr>
          <w:rFonts w:cs="Times New Roman"/>
          <w:b/>
          <w:bCs/>
        </w:rPr>
        <w:t xml:space="preserve">1) </w:t>
      </w:r>
      <w:r w:rsidRPr="7C41D2B1">
        <w:rPr>
          <w:rFonts w:cs="Times New Roman"/>
        </w:rPr>
        <w:t>paragrahvis</w:t>
      </w:r>
      <w:r w:rsidR="00B43A44" w:rsidRPr="7C41D2B1">
        <w:rPr>
          <w:rFonts w:cs="Times New Roman"/>
        </w:rPr>
        <w:t>t</w:t>
      </w:r>
      <w:r w:rsidRPr="7C41D2B1">
        <w:rPr>
          <w:rFonts w:cs="Times New Roman"/>
        </w:rPr>
        <w:t xml:space="preserve"> 2</w:t>
      </w:r>
      <w:r w:rsidRPr="7C41D2B1">
        <w:rPr>
          <w:rFonts w:cs="Times New Roman"/>
          <w:vertAlign w:val="superscript"/>
        </w:rPr>
        <w:t>4</w:t>
      </w:r>
      <w:r w:rsidRPr="7C41D2B1">
        <w:rPr>
          <w:rFonts w:cs="Times New Roman"/>
        </w:rPr>
        <w:t xml:space="preserve"> jäetakse välja tekstiosa </w:t>
      </w:r>
      <w:r w:rsidR="00BA34B5" w:rsidRPr="7C41D2B1">
        <w:rPr>
          <w:rFonts w:cs="Times New Roman"/>
        </w:rPr>
        <w:t>„</w:t>
      </w:r>
      <w:r w:rsidRPr="7C41D2B1">
        <w:rPr>
          <w:rFonts w:cs="Times New Roman"/>
        </w:rPr>
        <w:t>§ 28</w:t>
      </w:r>
      <w:r w:rsidRPr="7C41D2B1">
        <w:rPr>
          <w:rFonts w:cs="Times New Roman"/>
          <w:vertAlign w:val="superscript"/>
        </w:rPr>
        <w:t>1</w:t>
      </w:r>
      <w:r w:rsidRPr="7C41D2B1">
        <w:rPr>
          <w:rFonts w:cs="Times New Roman"/>
        </w:rPr>
        <w:t xml:space="preserve"> lõikes 6</w:t>
      </w:r>
      <w:commentRangeStart w:id="143"/>
      <w:ins w:id="144" w:author="Kärt Voor - JUSTDIGI" w:date="2025-03-24T13:22:00Z">
        <w:r w:rsidR="26A64946" w:rsidRPr="7C41D2B1">
          <w:rPr>
            <w:rFonts w:cs="Times New Roman"/>
          </w:rPr>
          <w:t xml:space="preserve">, </w:t>
        </w:r>
      </w:ins>
      <w:commentRangeEnd w:id="143"/>
      <w:r>
        <w:commentReference w:id="143"/>
      </w:r>
      <w:r w:rsidR="00BA34B5" w:rsidRPr="7C41D2B1">
        <w:rPr>
          <w:rFonts w:cs="Times New Roman"/>
        </w:rPr>
        <w:t>“</w:t>
      </w:r>
      <w:r w:rsidRPr="7C41D2B1">
        <w:rPr>
          <w:rFonts w:cs="Times New Roman"/>
        </w:rPr>
        <w:t>;</w:t>
      </w:r>
    </w:p>
    <w:p w14:paraId="5B5EE1F4" w14:textId="77777777" w:rsidR="0014591F" w:rsidRPr="0079061A" w:rsidRDefault="0014591F" w:rsidP="00294F21">
      <w:pPr>
        <w:spacing w:line="240" w:lineRule="auto"/>
        <w:rPr>
          <w:rFonts w:cs="Times New Roman"/>
          <w:szCs w:val="24"/>
        </w:rPr>
      </w:pPr>
    </w:p>
    <w:p w14:paraId="620F25AE" w14:textId="77777777" w:rsidR="0014591F" w:rsidRPr="0079061A" w:rsidRDefault="0014591F" w:rsidP="00294F21">
      <w:pPr>
        <w:spacing w:line="240" w:lineRule="auto"/>
        <w:rPr>
          <w:rFonts w:cs="Times New Roman"/>
          <w:szCs w:val="24"/>
        </w:rPr>
      </w:pPr>
      <w:r w:rsidRPr="0079061A">
        <w:rPr>
          <w:rFonts w:cs="Times New Roman"/>
          <w:b/>
          <w:bCs/>
          <w:szCs w:val="24"/>
        </w:rPr>
        <w:t xml:space="preserve">2) </w:t>
      </w:r>
      <w:r w:rsidRPr="0079061A">
        <w:rPr>
          <w:rFonts w:cs="Times New Roman"/>
          <w:szCs w:val="24"/>
        </w:rPr>
        <w:t>paragrahv 28</w:t>
      </w:r>
      <w:r w:rsidRPr="0079061A">
        <w:rPr>
          <w:rFonts w:cs="Times New Roman"/>
          <w:szCs w:val="24"/>
          <w:vertAlign w:val="superscript"/>
        </w:rPr>
        <w:t>1</w:t>
      </w:r>
      <w:r w:rsidRPr="0079061A">
        <w:rPr>
          <w:rFonts w:cs="Times New Roman"/>
          <w:szCs w:val="24"/>
        </w:rPr>
        <w:t xml:space="preserve"> tunnistatakse kehtetuks;</w:t>
      </w:r>
    </w:p>
    <w:p w14:paraId="7A256E75" w14:textId="77777777" w:rsidR="0014591F" w:rsidRPr="0079061A" w:rsidRDefault="0014591F" w:rsidP="00294F21">
      <w:pPr>
        <w:spacing w:line="240" w:lineRule="auto"/>
        <w:rPr>
          <w:rFonts w:cs="Times New Roman"/>
          <w:szCs w:val="24"/>
        </w:rPr>
      </w:pPr>
    </w:p>
    <w:p w14:paraId="090B6E13" w14:textId="77777777" w:rsidR="0014591F" w:rsidRPr="0079061A" w:rsidRDefault="0014591F" w:rsidP="00294F21">
      <w:pPr>
        <w:spacing w:line="240" w:lineRule="auto"/>
        <w:rPr>
          <w:rFonts w:cs="Times New Roman"/>
          <w:szCs w:val="24"/>
        </w:rPr>
      </w:pPr>
      <w:r w:rsidRPr="0079061A">
        <w:rPr>
          <w:rFonts w:cs="Times New Roman"/>
          <w:b/>
          <w:bCs/>
          <w:szCs w:val="24"/>
        </w:rPr>
        <w:t>3</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pealkiri muudetakse ja sõnastatakse järgmiselt:</w:t>
      </w:r>
    </w:p>
    <w:p w14:paraId="168A9437" w14:textId="77777777" w:rsidR="0014591F" w:rsidRPr="0079061A" w:rsidRDefault="0014591F" w:rsidP="00294F21">
      <w:pPr>
        <w:spacing w:line="240" w:lineRule="auto"/>
        <w:rPr>
          <w:rFonts w:cs="Times New Roman"/>
          <w:szCs w:val="24"/>
        </w:rPr>
      </w:pPr>
      <w:r w:rsidRPr="0079061A">
        <w:rPr>
          <w:rFonts w:cs="Times New Roman"/>
          <w:szCs w:val="24"/>
        </w:rPr>
        <w:t>„</w:t>
      </w:r>
      <w:r w:rsidRPr="0079061A">
        <w:rPr>
          <w:rFonts w:cs="Times New Roman"/>
          <w:b/>
          <w:szCs w:val="24"/>
        </w:rPr>
        <w:t>§ 28</w:t>
      </w:r>
      <w:r w:rsidRPr="0079061A">
        <w:rPr>
          <w:rFonts w:cs="Times New Roman"/>
          <w:b/>
          <w:szCs w:val="24"/>
          <w:vertAlign w:val="superscript"/>
        </w:rPr>
        <w:t>2</w:t>
      </w:r>
      <w:r w:rsidRPr="0079061A">
        <w:rPr>
          <w:rFonts w:cs="Times New Roman"/>
          <w:b/>
          <w:szCs w:val="24"/>
        </w:rPr>
        <w:t>. Taastuvenergiajaama ajakohastamise keskkonnamõju hindamise erand</w:t>
      </w:r>
      <w:r w:rsidRPr="0079061A">
        <w:rPr>
          <w:rFonts w:cs="Times New Roman"/>
          <w:szCs w:val="24"/>
        </w:rPr>
        <w:t>“;</w:t>
      </w:r>
    </w:p>
    <w:p w14:paraId="5D64B621" w14:textId="77777777" w:rsidR="0014591F" w:rsidRPr="0079061A" w:rsidRDefault="0014591F" w:rsidP="00294F21">
      <w:pPr>
        <w:spacing w:line="240" w:lineRule="auto"/>
        <w:rPr>
          <w:rFonts w:cs="Times New Roman"/>
          <w:szCs w:val="24"/>
        </w:rPr>
      </w:pPr>
    </w:p>
    <w:p w14:paraId="7BABFA02" w14:textId="77777777" w:rsidR="0014591F" w:rsidRPr="0079061A" w:rsidRDefault="0014591F" w:rsidP="00294F21">
      <w:pPr>
        <w:spacing w:line="240" w:lineRule="auto"/>
        <w:rPr>
          <w:rFonts w:cs="Times New Roman"/>
          <w:szCs w:val="24"/>
        </w:rPr>
      </w:pPr>
      <w:r w:rsidRPr="0079061A">
        <w:rPr>
          <w:rFonts w:cs="Times New Roman"/>
          <w:b/>
          <w:bCs/>
          <w:szCs w:val="24"/>
        </w:rPr>
        <w:t>4</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1 muudetakse ja sõnastatakse järgmiselt:</w:t>
      </w:r>
    </w:p>
    <w:p w14:paraId="0FA31FC2" w14:textId="76706E1A" w:rsidR="0014591F" w:rsidRPr="0079061A" w:rsidRDefault="0014591F" w:rsidP="00294F21">
      <w:pPr>
        <w:spacing w:line="240" w:lineRule="auto"/>
        <w:rPr>
          <w:rFonts w:cs="Times New Roman"/>
          <w:szCs w:val="24"/>
        </w:rPr>
      </w:pPr>
      <w:r w:rsidRPr="0079061A">
        <w:rPr>
          <w:rFonts w:cs="Times New Roman"/>
          <w:szCs w:val="24"/>
        </w:rPr>
        <w:t>„(1) Käesolevas paragrahvis sätestatud erandeid kohaldatakse energiamajanduse korralduse seaduse § 32</w:t>
      </w:r>
      <w:r w:rsidRPr="0079061A">
        <w:rPr>
          <w:rFonts w:cs="Times New Roman"/>
          <w:szCs w:val="24"/>
          <w:vertAlign w:val="superscript"/>
        </w:rPr>
        <w:t>16</w:t>
      </w:r>
      <w:r w:rsidRPr="0079061A">
        <w:rPr>
          <w:rFonts w:cs="Times New Roman"/>
          <w:szCs w:val="24"/>
        </w:rPr>
        <w:t xml:space="preserve"> lõikes 4 nimetatud taastuvenergiajaama ajakohastamise keskkonnamõju hindamise menetluses.“;</w:t>
      </w:r>
    </w:p>
    <w:p w14:paraId="000600DD" w14:textId="77777777" w:rsidR="0014591F" w:rsidRPr="0079061A" w:rsidRDefault="0014591F" w:rsidP="00294F21">
      <w:pPr>
        <w:spacing w:line="240" w:lineRule="auto"/>
        <w:rPr>
          <w:rFonts w:cs="Times New Roman"/>
          <w:szCs w:val="24"/>
        </w:rPr>
      </w:pPr>
    </w:p>
    <w:p w14:paraId="015BD849" w14:textId="77777777" w:rsidR="0014591F" w:rsidRPr="0079061A" w:rsidRDefault="0014591F" w:rsidP="00294F21">
      <w:pPr>
        <w:spacing w:line="240" w:lineRule="auto"/>
        <w:rPr>
          <w:rFonts w:cs="Times New Roman"/>
          <w:szCs w:val="24"/>
        </w:rPr>
      </w:pPr>
      <w:r w:rsidRPr="0079061A">
        <w:rPr>
          <w:rFonts w:cs="Times New Roman"/>
          <w:b/>
          <w:bCs/>
          <w:szCs w:val="24"/>
        </w:rPr>
        <w:t>5</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täiendatakse lõikega 1</w:t>
      </w:r>
      <w:r w:rsidRPr="0079061A">
        <w:rPr>
          <w:rFonts w:cs="Times New Roman"/>
          <w:szCs w:val="24"/>
          <w:vertAlign w:val="superscript"/>
        </w:rPr>
        <w:t>1</w:t>
      </w:r>
      <w:r w:rsidRPr="0079061A">
        <w:rPr>
          <w:rFonts w:cs="Times New Roman"/>
          <w:szCs w:val="24"/>
        </w:rPr>
        <w:t xml:space="preserve"> järgmises sõnastuses:</w:t>
      </w:r>
    </w:p>
    <w:p w14:paraId="3B850C43" w14:textId="77777777" w:rsidR="0014591F" w:rsidRPr="0079061A" w:rsidRDefault="0014591F" w:rsidP="00294F21">
      <w:pPr>
        <w:spacing w:line="240" w:lineRule="auto"/>
        <w:rPr>
          <w:rFonts w:cs="Times New Roman"/>
          <w:szCs w:val="24"/>
        </w:rPr>
      </w:pPr>
      <w:r w:rsidRPr="0079061A">
        <w:rPr>
          <w:rFonts w:cs="Times New Roman"/>
          <w:szCs w:val="24"/>
        </w:rPr>
        <w:t>„(1</w:t>
      </w:r>
      <w:r w:rsidRPr="0079061A">
        <w:rPr>
          <w:rFonts w:cs="Times New Roman"/>
          <w:szCs w:val="24"/>
          <w:vertAlign w:val="superscript"/>
        </w:rPr>
        <w:t>1</w:t>
      </w:r>
      <w:r w:rsidRPr="0079061A">
        <w:rPr>
          <w:rFonts w:cs="Times New Roman"/>
          <w:szCs w:val="24"/>
        </w:rPr>
        <w:t>) Merealal asuva taastuvenergiajaama ajakohastamise projekti keskkonnamõju hindamisel kohaldatakse käesoleva seaduse §-s 28</w:t>
      </w:r>
      <w:r w:rsidRPr="0079061A">
        <w:rPr>
          <w:rFonts w:cs="Times New Roman"/>
          <w:szCs w:val="24"/>
          <w:vertAlign w:val="superscript"/>
        </w:rPr>
        <w:t>3</w:t>
      </w:r>
      <w:r w:rsidRPr="0079061A">
        <w:rPr>
          <w:rFonts w:cs="Times New Roman"/>
          <w:szCs w:val="24"/>
        </w:rPr>
        <w:t xml:space="preserve"> maismaal asuva taastuvenergiajaama keskkonnamõju hindamisele sätestatud erandeid.“;</w:t>
      </w:r>
    </w:p>
    <w:p w14:paraId="7A34401E" w14:textId="77777777" w:rsidR="0014591F" w:rsidRPr="0079061A" w:rsidRDefault="0014591F" w:rsidP="00294F21">
      <w:pPr>
        <w:spacing w:line="240" w:lineRule="auto"/>
        <w:rPr>
          <w:rFonts w:cs="Times New Roman"/>
          <w:szCs w:val="24"/>
        </w:rPr>
      </w:pPr>
    </w:p>
    <w:p w14:paraId="418CC2FF" w14:textId="77777777" w:rsidR="0014591F" w:rsidRPr="0079061A" w:rsidRDefault="0014591F" w:rsidP="00294F21">
      <w:pPr>
        <w:spacing w:line="240" w:lineRule="auto"/>
        <w:rPr>
          <w:rFonts w:cs="Times New Roman"/>
          <w:szCs w:val="24"/>
        </w:rPr>
      </w:pPr>
      <w:r w:rsidRPr="0079061A">
        <w:rPr>
          <w:rFonts w:cs="Times New Roman"/>
          <w:b/>
          <w:bCs/>
          <w:szCs w:val="24"/>
        </w:rPr>
        <w:t>6</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2 tunnistatakse kehtetuks;</w:t>
      </w:r>
    </w:p>
    <w:p w14:paraId="50219377" w14:textId="77777777" w:rsidR="0014591F" w:rsidRPr="0079061A" w:rsidRDefault="0014591F" w:rsidP="00294F21">
      <w:pPr>
        <w:spacing w:line="240" w:lineRule="auto"/>
        <w:rPr>
          <w:rFonts w:cs="Times New Roman"/>
          <w:szCs w:val="24"/>
        </w:rPr>
      </w:pPr>
    </w:p>
    <w:p w14:paraId="33232C79" w14:textId="77777777" w:rsidR="0014591F" w:rsidRPr="0079061A" w:rsidRDefault="0014591F" w:rsidP="00294F21">
      <w:pPr>
        <w:spacing w:line="240" w:lineRule="auto"/>
        <w:rPr>
          <w:rFonts w:cs="Times New Roman"/>
          <w:szCs w:val="24"/>
        </w:rPr>
      </w:pPr>
      <w:r w:rsidRPr="0079061A">
        <w:rPr>
          <w:rFonts w:cs="Times New Roman"/>
          <w:b/>
          <w:bCs/>
          <w:szCs w:val="24"/>
        </w:rPr>
        <w:t>7</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täiendatakse lõikega 2</w:t>
      </w:r>
      <w:r w:rsidRPr="0079061A">
        <w:rPr>
          <w:rFonts w:cs="Times New Roman"/>
          <w:szCs w:val="24"/>
          <w:vertAlign w:val="superscript"/>
        </w:rPr>
        <w:t>1</w:t>
      </w:r>
      <w:r w:rsidRPr="0079061A">
        <w:rPr>
          <w:rFonts w:cs="Times New Roman"/>
          <w:szCs w:val="24"/>
        </w:rPr>
        <w:t xml:space="preserve"> järgmises sõnastuses:</w:t>
      </w:r>
    </w:p>
    <w:p w14:paraId="676DFB8A" w14:textId="13C9B045" w:rsidR="0014591F" w:rsidRPr="0079061A" w:rsidRDefault="0014591F" w:rsidP="00294F21">
      <w:pPr>
        <w:spacing w:line="240" w:lineRule="auto"/>
        <w:rPr>
          <w:rFonts w:cs="Times New Roman"/>
          <w:szCs w:val="24"/>
        </w:rPr>
      </w:pPr>
      <w:r w:rsidRPr="0079061A">
        <w:rPr>
          <w:rFonts w:cs="Times New Roman"/>
          <w:szCs w:val="24"/>
        </w:rPr>
        <w:t>„(2</w:t>
      </w:r>
      <w:r w:rsidRPr="0079061A">
        <w:rPr>
          <w:rFonts w:cs="Times New Roman"/>
          <w:szCs w:val="24"/>
          <w:vertAlign w:val="superscript"/>
        </w:rPr>
        <w:t>1</w:t>
      </w:r>
      <w:r w:rsidRPr="0079061A">
        <w:rPr>
          <w:rFonts w:cs="Times New Roman"/>
          <w:szCs w:val="24"/>
        </w:rPr>
        <w:t>) Käesoleva seaduse § 6 lõike 2</w:t>
      </w:r>
      <w:r w:rsidRPr="0079061A">
        <w:rPr>
          <w:rFonts w:cs="Times New Roman"/>
          <w:szCs w:val="24"/>
          <w:vertAlign w:val="superscript"/>
        </w:rPr>
        <w:t>1</w:t>
      </w:r>
      <w:r w:rsidRPr="0079061A">
        <w:rPr>
          <w:rFonts w:cs="Times New Roman"/>
          <w:szCs w:val="24"/>
        </w:rPr>
        <w:t xml:space="preserve"> kohane eelhinnang </w:t>
      </w:r>
      <w:r w:rsidR="001A2AA8" w:rsidRPr="0079061A">
        <w:rPr>
          <w:rFonts w:cs="Times New Roman"/>
          <w:szCs w:val="24"/>
        </w:rPr>
        <w:t xml:space="preserve">hõlmab </w:t>
      </w:r>
      <w:r w:rsidRPr="0079061A">
        <w:rPr>
          <w:rFonts w:cs="Times New Roman"/>
          <w:szCs w:val="24"/>
        </w:rPr>
        <w:t>vaid taastuvenergiajaama ajakohastamisega kaasnevat keskkonnamõju.“;</w:t>
      </w:r>
    </w:p>
    <w:p w14:paraId="22126695" w14:textId="77777777" w:rsidR="0014591F" w:rsidRPr="0079061A" w:rsidRDefault="0014591F" w:rsidP="00294F21">
      <w:pPr>
        <w:spacing w:line="240" w:lineRule="auto"/>
        <w:rPr>
          <w:rFonts w:cs="Times New Roman"/>
          <w:szCs w:val="24"/>
        </w:rPr>
      </w:pPr>
    </w:p>
    <w:p w14:paraId="36F61CBA" w14:textId="77777777" w:rsidR="0014591F" w:rsidRPr="0079061A" w:rsidRDefault="0014591F" w:rsidP="00294F21">
      <w:pPr>
        <w:spacing w:line="240" w:lineRule="auto"/>
        <w:rPr>
          <w:rFonts w:cs="Times New Roman"/>
          <w:szCs w:val="24"/>
        </w:rPr>
      </w:pPr>
      <w:r w:rsidRPr="0079061A">
        <w:rPr>
          <w:rFonts w:cs="Times New Roman"/>
          <w:b/>
          <w:bCs/>
          <w:szCs w:val="24"/>
        </w:rPr>
        <w:t>8</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lõiked 4 ja 5 muudetakse ja sõnastatakse järgmiselt:</w:t>
      </w:r>
    </w:p>
    <w:p w14:paraId="1AB8CC33" w14:textId="7DD993FB" w:rsidR="0014591F" w:rsidRPr="0079061A" w:rsidRDefault="0014591F" w:rsidP="7C41D2B1">
      <w:pPr>
        <w:spacing w:line="240" w:lineRule="auto"/>
        <w:rPr>
          <w:rFonts w:cs="Times New Roman"/>
        </w:rPr>
      </w:pPr>
      <w:r w:rsidRPr="7C41D2B1">
        <w:rPr>
          <w:rFonts w:cs="Times New Roman"/>
        </w:rPr>
        <w:t xml:space="preserve">„(4) </w:t>
      </w:r>
      <w:commentRangeStart w:id="145"/>
      <w:r w:rsidRPr="7C41D2B1">
        <w:rPr>
          <w:rFonts w:cs="Times New Roman"/>
        </w:rPr>
        <w:t>Keskkonnamõju hindamise algatamise otsus sisaldab keskkonnamõju hindamise käigus kogutava teabe ulatust.</w:t>
      </w:r>
      <w:commentRangeEnd w:id="145"/>
      <w:r>
        <w:commentReference w:id="145"/>
      </w:r>
      <w:r w:rsidRPr="7C41D2B1">
        <w:rPr>
          <w:rFonts w:cs="Times New Roman"/>
        </w:rPr>
        <w:t xml:space="preserve"> </w:t>
      </w:r>
      <w:r w:rsidR="008D3366" w:rsidRPr="7C41D2B1">
        <w:rPr>
          <w:rFonts w:cs="Times New Roman"/>
        </w:rPr>
        <w:t>Keskkonnamõju hinnates võrreldakse üksnes ajakohastamisega kaasnevat olulist keskkonnamõju olemasoleva taastuvenergiajaama keskkonnamõjuga, arvestades tegevusloa taotluse menetlemise tähtaega</w:t>
      </w:r>
      <w:r w:rsidRPr="7C41D2B1">
        <w:rPr>
          <w:rFonts w:cs="Times New Roman"/>
        </w:rPr>
        <w:t>.</w:t>
      </w:r>
    </w:p>
    <w:p w14:paraId="3E7E7A5F" w14:textId="77777777" w:rsidR="0014591F" w:rsidRPr="0079061A" w:rsidRDefault="0014591F" w:rsidP="00294F21">
      <w:pPr>
        <w:spacing w:line="240" w:lineRule="auto"/>
        <w:rPr>
          <w:rFonts w:cs="Times New Roman"/>
          <w:szCs w:val="24"/>
        </w:rPr>
      </w:pPr>
    </w:p>
    <w:p w14:paraId="1529710C" w14:textId="77777777" w:rsidR="0014591F" w:rsidRPr="0079061A" w:rsidRDefault="0014591F" w:rsidP="7C41D2B1">
      <w:pPr>
        <w:spacing w:line="240" w:lineRule="auto"/>
        <w:rPr>
          <w:rFonts w:cs="Times New Roman"/>
        </w:rPr>
      </w:pPr>
      <w:r w:rsidRPr="7C41D2B1">
        <w:rPr>
          <w:rFonts w:cs="Times New Roman"/>
        </w:rPr>
        <w:t xml:space="preserve">(5) Juhtekspert või eksperdirühm koostöös arendajaga koostab keskkonnamõju hindamise aruande, juhindudes keskkonnamõju hindamise algatamise otsusest, ning esitab aruande otsustajale avaliku </w:t>
      </w:r>
      <w:r w:rsidRPr="7C41D2B1">
        <w:rPr>
          <w:rFonts w:cs="Times New Roman"/>
        </w:rPr>
        <w:lastRenderedPageBreak/>
        <w:t>väljapaneku korraldamiseks ja asjaomastelt asutustelt</w:t>
      </w:r>
      <w:commentRangeStart w:id="146"/>
      <w:r w:rsidRPr="7C41D2B1">
        <w:rPr>
          <w:rFonts w:cs="Times New Roman"/>
        </w:rPr>
        <w:t xml:space="preserve"> seisukoha</w:t>
      </w:r>
      <w:commentRangeEnd w:id="146"/>
      <w:r>
        <w:commentReference w:id="146"/>
      </w:r>
      <w:r w:rsidRPr="7C41D2B1">
        <w:rPr>
          <w:rFonts w:cs="Times New Roman"/>
        </w:rPr>
        <w:t xml:space="preserve"> küsimiseks otsustaja määratud tähtajaks.“;</w:t>
      </w:r>
    </w:p>
    <w:p w14:paraId="71E2875D" w14:textId="77777777" w:rsidR="0014591F" w:rsidRPr="0079061A" w:rsidRDefault="0014591F" w:rsidP="00294F21">
      <w:pPr>
        <w:spacing w:line="240" w:lineRule="auto"/>
        <w:rPr>
          <w:rFonts w:cs="Times New Roman"/>
          <w:szCs w:val="24"/>
        </w:rPr>
      </w:pPr>
    </w:p>
    <w:p w14:paraId="1A6FE8DC" w14:textId="77777777" w:rsidR="0014591F" w:rsidRPr="0079061A" w:rsidRDefault="0014591F" w:rsidP="00294F21">
      <w:pPr>
        <w:spacing w:line="240" w:lineRule="auto"/>
        <w:rPr>
          <w:rFonts w:cs="Times New Roman"/>
          <w:szCs w:val="24"/>
        </w:rPr>
      </w:pPr>
      <w:r w:rsidRPr="0079061A">
        <w:rPr>
          <w:rFonts w:cs="Times New Roman"/>
          <w:b/>
          <w:bCs/>
          <w:szCs w:val="24"/>
        </w:rPr>
        <w:t>9</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8 muudetakse ja sõnastatakse järgmiselt:</w:t>
      </w:r>
    </w:p>
    <w:p w14:paraId="5244ECF4" w14:textId="0CEF3483" w:rsidR="0014591F" w:rsidRPr="0079061A" w:rsidRDefault="0014591F" w:rsidP="00294F21">
      <w:pPr>
        <w:spacing w:line="240" w:lineRule="auto"/>
        <w:rPr>
          <w:rFonts w:cs="Times New Roman"/>
          <w:szCs w:val="24"/>
        </w:rPr>
      </w:pPr>
      <w:r w:rsidRPr="0079061A">
        <w:rPr>
          <w:rFonts w:cs="Times New Roman"/>
          <w:szCs w:val="24"/>
        </w:rPr>
        <w:t xml:space="preserve">„(8) Arendaja saadab otsustaja määratud tähtaja jooksul elektrooniliselt või liht- või tähtkirjaga keskkonnamõju hindamise aruande kohta esitatud ettepanekute või vastuväidete arvesse võtmise selgituse või arvestamata jätmise põhjenduse ning vastused isikutele ja asjaomastele asutustele </w:t>
      </w:r>
      <w:r w:rsidR="00CE45DE">
        <w:rPr>
          <w:rFonts w:cs="Times New Roman"/>
          <w:szCs w:val="24"/>
        </w:rPr>
        <w:t xml:space="preserve">nende esitatud </w:t>
      </w:r>
      <w:r w:rsidR="00CE45DE" w:rsidRPr="0079061A">
        <w:rPr>
          <w:rFonts w:cs="Times New Roman"/>
          <w:szCs w:val="24"/>
        </w:rPr>
        <w:t>küsimuste</w:t>
      </w:r>
      <w:r w:rsidR="00CE45DE">
        <w:rPr>
          <w:rFonts w:cs="Times New Roman"/>
          <w:szCs w:val="24"/>
        </w:rPr>
        <w:t>le</w:t>
      </w:r>
      <w:r w:rsidR="00CE45DE" w:rsidRPr="0079061A">
        <w:rPr>
          <w:rFonts w:cs="Times New Roman"/>
          <w:szCs w:val="24"/>
        </w:rPr>
        <w:t xml:space="preserve"> </w:t>
      </w:r>
      <w:r w:rsidRPr="0079061A">
        <w:rPr>
          <w:rFonts w:cs="Times New Roman"/>
          <w:szCs w:val="24"/>
        </w:rPr>
        <w:t>ning esitab aruande otsustajale nõuetele vastavuse kontrollimiseks.“;</w:t>
      </w:r>
    </w:p>
    <w:p w14:paraId="39432CD9" w14:textId="77777777" w:rsidR="0014591F" w:rsidRPr="0079061A" w:rsidRDefault="0014591F" w:rsidP="00294F21">
      <w:pPr>
        <w:spacing w:line="240" w:lineRule="auto"/>
        <w:rPr>
          <w:rFonts w:cs="Times New Roman"/>
          <w:szCs w:val="24"/>
        </w:rPr>
      </w:pPr>
    </w:p>
    <w:p w14:paraId="611C635C" w14:textId="77777777" w:rsidR="0014591F" w:rsidRPr="0079061A" w:rsidRDefault="0014591F" w:rsidP="00294F21">
      <w:pPr>
        <w:spacing w:line="240" w:lineRule="auto"/>
        <w:rPr>
          <w:rFonts w:cs="Times New Roman"/>
          <w:szCs w:val="24"/>
        </w:rPr>
      </w:pPr>
      <w:r w:rsidRPr="0079061A">
        <w:rPr>
          <w:rFonts w:cs="Times New Roman"/>
          <w:b/>
          <w:bCs/>
          <w:szCs w:val="24"/>
        </w:rPr>
        <w:t>10</w:t>
      </w:r>
      <w:r w:rsidRPr="0079061A">
        <w:rPr>
          <w:rFonts w:cs="Times New Roman"/>
          <w:b/>
          <w:szCs w:val="24"/>
        </w:rPr>
        <w:t xml:space="preserve">) </w:t>
      </w:r>
      <w:r w:rsidRPr="0079061A">
        <w:rPr>
          <w:rFonts w:cs="Times New Roman"/>
          <w:szCs w:val="24"/>
        </w:rPr>
        <w:t>paragrahvi 28</w:t>
      </w:r>
      <w:r w:rsidRPr="0079061A">
        <w:rPr>
          <w:rFonts w:cs="Times New Roman"/>
          <w:szCs w:val="24"/>
          <w:vertAlign w:val="superscript"/>
        </w:rPr>
        <w:t>2</w:t>
      </w:r>
      <w:r w:rsidRPr="0079061A">
        <w:rPr>
          <w:rFonts w:cs="Times New Roman"/>
          <w:szCs w:val="24"/>
        </w:rPr>
        <w:t xml:space="preserve"> lõige 12 tunnistatakse kehtetuks;</w:t>
      </w:r>
    </w:p>
    <w:p w14:paraId="7E44B53C" w14:textId="77777777" w:rsidR="0014591F" w:rsidRPr="0079061A" w:rsidRDefault="0014591F" w:rsidP="00294F21">
      <w:pPr>
        <w:spacing w:line="240" w:lineRule="auto"/>
        <w:rPr>
          <w:rFonts w:cs="Times New Roman"/>
          <w:szCs w:val="24"/>
        </w:rPr>
      </w:pPr>
    </w:p>
    <w:p w14:paraId="2CE9B87B" w14:textId="77777777" w:rsidR="0014591F" w:rsidRPr="0079061A" w:rsidRDefault="0014591F" w:rsidP="00294F21">
      <w:pPr>
        <w:spacing w:line="240" w:lineRule="auto"/>
        <w:rPr>
          <w:rFonts w:cs="Times New Roman"/>
          <w:szCs w:val="24"/>
        </w:rPr>
      </w:pPr>
      <w:r w:rsidRPr="0079061A">
        <w:rPr>
          <w:rFonts w:cs="Times New Roman"/>
          <w:b/>
          <w:bCs/>
          <w:szCs w:val="24"/>
        </w:rPr>
        <w:t xml:space="preserve">11) </w:t>
      </w:r>
      <w:r w:rsidRPr="0079061A">
        <w:rPr>
          <w:rFonts w:cs="Times New Roman"/>
          <w:szCs w:val="24"/>
        </w:rPr>
        <w:t>seadust täiendatakse §-ga 28</w:t>
      </w:r>
      <w:r w:rsidRPr="0079061A">
        <w:rPr>
          <w:rFonts w:cs="Times New Roman"/>
          <w:szCs w:val="24"/>
          <w:vertAlign w:val="superscript"/>
        </w:rPr>
        <w:t>3</w:t>
      </w:r>
      <w:r w:rsidRPr="0079061A">
        <w:rPr>
          <w:rFonts w:cs="Times New Roman"/>
          <w:szCs w:val="24"/>
        </w:rPr>
        <w:t xml:space="preserve"> järgmises sõnastuses:</w:t>
      </w:r>
    </w:p>
    <w:p w14:paraId="32708763" w14:textId="77777777" w:rsidR="0014591F" w:rsidRPr="0079061A" w:rsidRDefault="0014591F" w:rsidP="00294F21">
      <w:pPr>
        <w:spacing w:line="240" w:lineRule="auto"/>
        <w:rPr>
          <w:rFonts w:cs="Times New Roman"/>
          <w:szCs w:val="24"/>
        </w:rPr>
      </w:pPr>
      <w:r w:rsidRPr="0079061A">
        <w:rPr>
          <w:rFonts w:cs="Times New Roman"/>
          <w:szCs w:val="24"/>
        </w:rPr>
        <w:t>„</w:t>
      </w:r>
      <w:r w:rsidRPr="0079061A">
        <w:rPr>
          <w:rFonts w:cs="Times New Roman"/>
          <w:b/>
          <w:bCs/>
          <w:szCs w:val="24"/>
        </w:rPr>
        <w:t>§ 28</w:t>
      </w:r>
      <w:r w:rsidRPr="0079061A">
        <w:rPr>
          <w:rFonts w:cs="Times New Roman"/>
          <w:b/>
          <w:bCs/>
          <w:szCs w:val="24"/>
          <w:vertAlign w:val="superscript"/>
        </w:rPr>
        <w:t>3</w:t>
      </w:r>
      <w:r w:rsidRPr="0079061A">
        <w:rPr>
          <w:rFonts w:cs="Times New Roman"/>
          <w:b/>
          <w:bCs/>
          <w:szCs w:val="24"/>
        </w:rPr>
        <w:t>. Keskkonnamõju hindamise erandid taastuvenergia projekti menetluses</w:t>
      </w:r>
    </w:p>
    <w:p w14:paraId="2206B4F6" w14:textId="77777777" w:rsidR="0014591F" w:rsidRPr="0079061A" w:rsidRDefault="0014591F" w:rsidP="00294F21">
      <w:pPr>
        <w:spacing w:line="240" w:lineRule="auto"/>
        <w:rPr>
          <w:rFonts w:cs="Times New Roman"/>
          <w:b/>
          <w:szCs w:val="24"/>
        </w:rPr>
      </w:pPr>
    </w:p>
    <w:p w14:paraId="76590C98" w14:textId="77777777" w:rsidR="0014591F" w:rsidRPr="0079061A" w:rsidRDefault="0014591F" w:rsidP="00294F21">
      <w:pPr>
        <w:spacing w:line="240" w:lineRule="auto"/>
        <w:rPr>
          <w:rFonts w:cs="Times New Roman"/>
          <w:szCs w:val="24"/>
        </w:rPr>
      </w:pPr>
      <w:r w:rsidRPr="0079061A">
        <w:rPr>
          <w:rFonts w:cs="Times New Roman"/>
          <w:szCs w:val="24"/>
        </w:rPr>
        <w:t>(1) Käesolevas paragrahvis sätestatud erandeid kohaldatakse keskkonnamõju hindamisele energiamajanduse korralduse seaduse § 32</w:t>
      </w:r>
      <w:r w:rsidRPr="0079061A">
        <w:rPr>
          <w:rFonts w:cs="Times New Roman"/>
          <w:szCs w:val="24"/>
          <w:vertAlign w:val="superscript"/>
        </w:rPr>
        <w:t>16</w:t>
      </w:r>
      <w:r w:rsidRPr="0079061A">
        <w:rPr>
          <w:rFonts w:cs="Times New Roman"/>
          <w:szCs w:val="24"/>
        </w:rPr>
        <w:t xml:space="preserve"> lõikes 1 nimetatud taastuvenergia projekti menetluses.</w:t>
      </w:r>
    </w:p>
    <w:p w14:paraId="51450B25" w14:textId="77777777" w:rsidR="0014591F" w:rsidRPr="0079061A" w:rsidRDefault="0014591F" w:rsidP="00294F21">
      <w:pPr>
        <w:spacing w:line="240" w:lineRule="auto"/>
        <w:rPr>
          <w:rFonts w:cs="Times New Roman"/>
          <w:szCs w:val="24"/>
        </w:rPr>
      </w:pPr>
    </w:p>
    <w:p w14:paraId="60C961E2" w14:textId="77777777" w:rsidR="0014591F" w:rsidRPr="0079061A" w:rsidRDefault="0014591F" w:rsidP="00294F21">
      <w:pPr>
        <w:spacing w:line="240" w:lineRule="auto"/>
        <w:rPr>
          <w:rFonts w:cs="Times New Roman"/>
          <w:szCs w:val="24"/>
        </w:rPr>
      </w:pPr>
      <w:r w:rsidRPr="0079061A">
        <w:rPr>
          <w:rFonts w:cs="Times New Roman"/>
          <w:szCs w:val="24"/>
        </w:rPr>
        <w:t>(2) Kui otsustaja teeb keskkonnamõju hindamise algatamise otsuse, esitab arendaja otsustajale keskkonnamõju hindamise programmi otsustaja määratud tähtaja jooksul.</w:t>
      </w:r>
    </w:p>
    <w:p w14:paraId="28BCF3F8" w14:textId="77777777" w:rsidR="0014591F" w:rsidRPr="0079061A" w:rsidRDefault="0014591F" w:rsidP="00294F21">
      <w:pPr>
        <w:spacing w:line="240" w:lineRule="auto"/>
        <w:rPr>
          <w:rFonts w:cs="Times New Roman"/>
          <w:szCs w:val="24"/>
        </w:rPr>
      </w:pPr>
    </w:p>
    <w:p w14:paraId="73E834E7" w14:textId="77777777" w:rsidR="0014591F" w:rsidRPr="0079061A" w:rsidRDefault="0014591F" w:rsidP="00294F21">
      <w:pPr>
        <w:spacing w:line="240" w:lineRule="auto"/>
        <w:rPr>
          <w:rFonts w:cs="Times New Roman"/>
          <w:szCs w:val="24"/>
        </w:rPr>
      </w:pPr>
      <w:commentRangeStart w:id="147"/>
      <w:r w:rsidRPr="0079061A">
        <w:rPr>
          <w:rFonts w:cs="Times New Roman"/>
          <w:szCs w:val="24"/>
        </w:rPr>
        <w:t>(3) Otsustaja määrab arendajale tähtaja käesoleva seaduse § 18 lõike 6 kohaseks täiendatud programmi nõuetele vastavuse kontrollimiseks esitamiseks, § 20 lõike 1 kohaseks keskkonnamõju hindamise aruande koostamiseks ning § 22 lõike 1 kohaseks nõuetele vastavuse kontrollimiseks esitamiseks.</w:t>
      </w:r>
      <w:commentRangeEnd w:id="147"/>
      <w:r w:rsidR="00D76D7C">
        <w:rPr>
          <w:rStyle w:val="Kommentaariviide"/>
        </w:rPr>
        <w:commentReference w:id="147"/>
      </w:r>
    </w:p>
    <w:p w14:paraId="2E426A85" w14:textId="77777777" w:rsidR="0014591F" w:rsidRPr="0079061A" w:rsidRDefault="0014591F" w:rsidP="00294F21">
      <w:pPr>
        <w:spacing w:line="240" w:lineRule="auto"/>
        <w:rPr>
          <w:rFonts w:cs="Times New Roman"/>
          <w:szCs w:val="24"/>
        </w:rPr>
      </w:pPr>
    </w:p>
    <w:p w14:paraId="44FD39AC" w14:textId="77777777" w:rsidR="0014591F" w:rsidRPr="0079061A" w:rsidRDefault="0014591F" w:rsidP="00294F21">
      <w:pPr>
        <w:spacing w:line="240" w:lineRule="auto"/>
        <w:rPr>
          <w:rFonts w:cs="Times New Roman"/>
          <w:szCs w:val="24"/>
        </w:rPr>
      </w:pPr>
      <w:r w:rsidRPr="0079061A">
        <w:rPr>
          <w:rFonts w:cs="Times New Roman"/>
          <w:szCs w:val="24"/>
        </w:rPr>
        <w:t>(4) Nõuetele vastavaks tunnistatud keskkonnamõju hindamise programmiga määratud keskkonnamõju hindamise käigus kogutava teabe ulatust ei laiendata.</w:t>
      </w:r>
    </w:p>
    <w:p w14:paraId="419A4EA8" w14:textId="77777777" w:rsidR="0014591F" w:rsidRPr="0079061A" w:rsidRDefault="0014591F" w:rsidP="00294F21">
      <w:pPr>
        <w:spacing w:line="240" w:lineRule="auto"/>
        <w:rPr>
          <w:rFonts w:cs="Times New Roman"/>
          <w:szCs w:val="24"/>
        </w:rPr>
      </w:pPr>
    </w:p>
    <w:p w14:paraId="57C84E55" w14:textId="7005EDA3" w:rsidR="0014591F" w:rsidRPr="0079061A" w:rsidRDefault="0014591F" w:rsidP="00294F21">
      <w:pPr>
        <w:spacing w:line="240" w:lineRule="auto"/>
        <w:rPr>
          <w:rFonts w:cs="Times New Roman"/>
          <w:szCs w:val="24"/>
        </w:rPr>
      </w:pPr>
      <w:r w:rsidRPr="0079061A">
        <w:rPr>
          <w:rFonts w:cs="Times New Roman"/>
          <w:szCs w:val="24"/>
        </w:rPr>
        <w:t>(5) Taastuvenergia projekti menetluses keskkonnamõju hindamisel ei kohaldata käesoleva seaduse § 11 lõikeid 2, 2</w:t>
      </w:r>
      <w:r w:rsidRPr="0079061A">
        <w:rPr>
          <w:rFonts w:cs="Times New Roman"/>
          <w:szCs w:val="24"/>
          <w:vertAlign w:val="superscript"/>
        </w:rPr>
        <w:t>1</w:t>
      </w:r>
      <w:r w:rsidRPr="0079061A">
        <w:rPr>
          <w:rFonts w:cs="Times New Roman"/>
          <w:szCs w:val="24"/>
        </w:rPr>
        <w:t>, 2</w:t>
      </w:r>
      <w:r w:rsidRPr="0079061A">
        <w:rPr>
          <w:rFonts w:cs="Times New Roman"/>
          <w:szCs w:val="24"/>
          <w:vertAlign w:val="superscript"/>
        </w:rPr>
        <w:t>2</w:t>
      </w:r>
      <w:r w:rsidRPr="0079061A">
        <w:rPr>
          <w:rFonts w:cs="Times New Roman"/>
          <w:szCs w:val="24"/>
        </w:rPr>
        <w:t xml:space="preserve"> ja 7 ning § 18 lõikeid 7 ja 8.</w:t>
      </w:r>
    </w:p>
    <w:p w14:paraId="3A7201C6" w14:textId="77777777" w:rsidR="0014591F" w:rsidRPr="0079061A" w:rsidRDefault="0014591F" w:rsidP="00294F21">
      <w:pPr>
        <w:spacing w:line="240" w:lineRule="auto"/>
        <w:rPr>
          <w:rFonts w:cs="Times New Roman"/>
          <w:szCs w:val="24"/>
        </w:rPr>
      </w:pPr>
    </w:p>
    <w:p w14:paraId="42BADC2D" w14:textId="77777777" w:rsidR="0014591F" w:rsidRPr="0079061A" w:rsidRDefault="0014591F" w:rsidP="00294F21">
      <w:pPr>
        <w:spacing w:line="240" w:lineRule="auto"/>
        <w:rPr>
          <w:rFonts w:cs="Times New Roman"/>
          <w:szCs w:val="24"/>
        </w:rPr>
      </w:pPr>
      <w:r w:rsidRPr="0079061A">
        <w:rPr>
          <w:rFonts w:cs="Times New Roman"/>
          <w:szCs w:val="24"/>
        </w:rPr>
        <w:t>(6) Merealale rajatava taastuvenergiajaama projekti korral määrab otsustaja lisaks käesoleva paragrahvi lõikele 3 ka käesoleva seaduse § 18 lõikes 1 sätestatud tähtaja.</w:t>
      </w:r>
    </w:p>
    <w:p w14:paraId="159D7C9F" w14:textId="77777777" w:rsidR="0014591F" w:rsidRPr="0079061A" w:rsidRDefault="0014591F" w:rsidP="00294F21">
      <w:pPr>
        <w:spacing w:line="240" w:lineRule="auto"/>
        <w:rPr>
          <w:rFonts w:cs="Times New Roman"/>
          <w:szCs w:val="24"/>
        </w:rPr>
      </w:pPr>
    </w:p>
    <w:p w14:paraId="55C2A42C" w14:textId="77777777" w:rsidR="0014591F" w:rsidRPr="0079061A" w:rsidRDefault="0014591F" w:rsidP="00294F21">
      <w:pPr>
        <w:spacing w:line="240" w:lineRule="auto"/>
        <w:rPr>
          <w:rFonts w:cs="Times New Roman"/>
          <w:szCs w:val="24"/>
        </w:rPr>
      </w:pPr>
      <w:r w:rsidRPr="0079061A">
        <w:rPr>
          <w:rFonts w:cs="Times New Roman"/>
          <w:szCs w:val="24"/>
        </w:rPr>
        <w:t>(7) Maismaale rajatava taastuvenergiajaama projekti korral määrab otsustaja lisaks käesoleva paragrahvi lõikele 3 ka käesoleva seaduse § 21 lõikes 5 sätestatud tähtaja.</w:t>
      </w:r>
    </w:p>
    <w:p w14:paraId="2720FF9B" w14:textId="77777777" w:rsidR="0014591F" w:rsidRPr="0079061A" w:rsidRDefault="0014591F" w:rsidP="00294F21">
      <w:pPr>
        <w:spacing w:line="240" w:lineRule="auto"/>
        <w:rPr>
          <w:rFonts w:cs="Times New Roman"/>
          <w:szCs w:val="24"/>
        </w:rPr>
      </w:pPr>
    </w:p>
    <w:p w14:paraId="37FAAC0F" w14:textId="0DD0D5D1" w:rsidR="0014591F" w:rsidRPr="0079061A" w:rsidRDefault="0014591F" w:rsidP="7C41D2B1">
      <w:pPr>
        <w:spacing w:line="240" w:lineRule="auto"/>
        <w:rPr>
          <w:rFonts w:cs="Times New Roman"/>
        </w:rPr>
      </w:pPr>
      <w:r w:rsidRPr="7C41D2B1">
        <w:rPr>
          <w:rFonts w:cs="Times New Roman"/>
        </w:rPr>
        <w:t xml:space="preserve">(8) Maismaale rajatava taastuvenergia projekti korral keskkonnamõju hindamise programmi avalikustamist ei korraldata. Otsustaja edastab taastuvenergiajaama keskkonnamõju hindamise programmi viivitamata käesoleva seaduse § 16 lõike 3 punktides 1–7 nimetatud asutustele ja isikutele </w:t>
      </w:r>
      <w:commentRangeStart w:id="148"/>
      <w:r w:rsidRPr="7C41D2B1">
        <w:rPr>
          <w:rFonts w:cs="Times New Roman"/>
        </w:rPr>
        <w:t>seisukohtade ja ettepanekute</w:t>
      </w:r>
      <w:commentRangeEnd w:id="148"/>
      <w:r>
        <w:commentReference w:id="148"/>
      </w:r>
      <w:r w:rsidRPr="7C41D2B1">
        <w:rPr>
          <w:rFonts w:cs="Times New Roman"/>
        </w:rPr>
        <w:t xml:space="preserve"> esitamiseks.</w:t>
      </w:r>
    </w:p>
    <w:p w14:paraId="26A7919E" w14:textId="77777777" w:rsidR="0014591F" w:rsidRPr="0079061A" w:rsidRDefault="0014591F" w:rsidP="00294F21">
      <w:pPr>
        <w:spacing w:line="240" w:lineRule="auto"/>
        <w:rPr>
          <w:rFonts w:cs="Times New Roman"/>
          <w:szCs w:val="24"/>
        </w:rPr>
      </w:pPr>
    </w:p>
    <w:p w14:paraId="058A2FE5" w14:textId="259108A8" w:rsidR="0014591F" w:rsidRPr="0079061A" w:rsidRDefault="0014591F" w:rsidP="00294F21">
      <w:pPr>
        <w:spacing w:line="240" w:lineRule="auto"/>
        <w:rPr>
          <w:rFonts w:cs="Times New Roman"/>
          <w:szCs w:val="24"/>
        </w:rPr>
      </w:pPr>
      <w:r w:rsidRPr="0079061A">
        <w:rPr>
          <w:rFonts w:cs="Times New Roman"/>
          <w:szCs w:val="24"/>
        </w:rPr>
        <w:t xml:space="preserve">(9) Käesoleva paragrahvi lõikes 8 nimetatud seisukohad ja ettepanekud esitatakse </w:t>
      </w:r>
      <w:r w:rsidR="00AA1831" w:rsidRPr="0079061A">
        <w:rPr>
          <w:rFonts w:cs="Times New Roman"/>
          <w:szCs w:val="24"/>
        </w:rPr>
        <w:t>kümne</w:t>
      </w:r>
      <w:r w:rsidRPr="0079061A">
        <w:rPr>
          <w:rFonts w:cs="Times New Roman"/>
          <w:szCs w:val="24"/>
        </w:rPr>
        <w:t xml:space="preserve"> tööpäeva jooksul keskkonnamõju hindamise programmi saamisest arvates otsustajale, kes edastab need </w:t>
      </w:r>
      <w:r w:rsidR="00AA1831" w:rsidRPr="0079061A">
        <w:rPr>
          <w:rFonts w:cs="Times New Roman"/>
          <w:szCs w:val="24"/>
        </w:rPr>
        <w:t>kümne</w:t>
      </w:r>
      <w:r w:rsidRPr="0079061A">
        <w:rPr>
          <w:rFonts w:cs="Times New Roman"/>
          <w:szCs w:val="24"/>
        </w:rPr>
        <w:t> tööpäeva jooksul arendajale koos oma seisukohaga keskkonnamõju hindamise programmi kohta, arvestades lõikes 8 nimetatud seisukohti ja ettepanekuid.</w:t>
      </w:r>
    </w:p>
    <w:p w14:paraId="215C2156" w14:textId="77777777" w:rsidR="0014591F" w:rsidRPr="0079061A" w:rsidRDefault="0014591F" w:rsidP="00294F21">
      <w:pPr>
        <w:spacing w:line="240" w:lineRule="auto"/>
        <w:rPr>
          <w:rFonts w:cs="Times New Roman"/>
          <w:szCs w:val="24"/>
        </w:rPr>
      </w:pPr>
    </w:p>
    <w:p w14:paraId="66779C1C" w14:textId="77777777" w:rsidR="0014591F" w:rsidRPr="0079061A" w:rsidRDefault="0014591F" w:rsidP="00294F21">
      <w:pPr>
        <w:spacing w:line="240" w:lineRule="auto"/>
        <w:rPr>
          <w:rFonts w:cs="Times New Roman"/>
          <w:szCs w:val="24"/>
        </w:rPr>
      </w:pPr>
      <w:r w:rsidRPr="0079061A">
        <w:rPr>
          <w:rFonts w:cs="Times New Roman"/>
          <w:szCs w:val="24"/>
        </w:rPr>
        <w:t xml:space="preserve">(10) Arendaja koostöös juhteksperdi või eksperdirühmaga teeb keskkonnamõju hindamise programmis käesoleva paragrahvi lõike 9 kohaselt esitatud seisukohtade ja ettepanekute alusel vajalikud parandused ja täiendused, selgitab nendega arvestamist või arvestamata jätmist, vastab </w:t>
      </w:r>
      <w:r w:rsidRPr="0079061A">
        <w:rPr>
          <w:rFonts w:cs="Times New Roman"/>
          <w:szCs w:val="24"/>
        </w:rPr>
        <w:lastRenderedPageBreak/>
        <w:t>seisukohtade ja ettepanekute esitajatele ning esitab programmi otsustajale nõuetele vastavaks tunnistamiseks otsuse tegemiseks otsustaja määratud tähtaja jooksul.</w:t>
      </w:r>
    </w:p>
    <w:p w14:paraId="15ACBD09" w14:textId="77777777" w:rsidR="0014591F" w:rsidRPr="0079061A" w:rsidRDefault="0014591F" w:rsidP="00294F21">
      <w:pPr>
        <w:spacing w:line="240" w:lineRule="auto"/>
        <w:rPr>
          <w:rFonts w:cs="Times New Roman"/>
          <w:szCs w:val="24"/>
        </w:rPr>
      </w:pPr>
    </w:p>
    <w:p w14:paraId="1EDCB419" w14:textId="4805E295" w:rsidR="0014591F" w:rsidRPr="0079061A" w:rsidRDefault="0014591F" w:rsidP="00294F21">
      <w:pPr>
        <w:spacing w:line="240" w:lineRule="auto"/>
        <w:rPr>
          <w:rFonts w:cs="Times New Roman"/>
          <w:szCs w:val="24"/>
        </w:rPr>
      </w:pPr>
      <w:r w:rsidRPr="0079061A">
        <w:rPr>
          <w:rFonts w:cs="Times New Roman"/>
          <w:szCs w:val="24"/>
        </w:rPr>
        <w:t xml:space="preserve">(11) Maismaale rajatava taastuvenergiajaama projekti keskkonnamõju hindamise programmi käesoleva seaduse § 18 lõike 2 kohast nõuetele vastavust kontrollib otsustaja </w:t>
      </w:r>
      <w:r w:rsidR="00AA1831" w:rsidRPr="0079061A">
        <w:rPr>
          <w:rFonts w:cs="Times New Roman"/>
          <w:szCs w:val="24"/>
        </w:rPr>
        <w:t>kümne</w:t>
      </w:r>
      <w:r w:rsidRPr="0079061A">
        <w:rPr>
          <w:rFonts w:cs="Times New Roman"/>
          <w:szCs w:val="24"/>
        </w:rPr>
        <w:t xml:space="preserve"> tööpäeva jooksul pärast keskkonnamõju hindamise programmi saamist.</w:t>
      </w:r>
    </w:p>
    <w:p w14:paraId="13F5F4E8" w14:textId="77777777" w:rsidR="0014591F" w:rsidRPr="0079061A" w:rsidRDefault="0014591F" w:rsidP="00294F21">
      <w:pPr>
        <w:spacing w:line="240" w:lineRule="auto"/>
        <w:rPr>
          <w:rFonts w:cs="Times New Roman"/>
          <w:szCs w:val="24"/>
        </w:rPr>
      </w:pPr>
    </w:p>
    <w:p w14:paraId="5DC1293E" w14:textId="321CE6E5" w:rsidR="0014591F" w:rsidRPr="0079061A" w:rsidRDefault="0014591F" w:rsidP="00294F21">
      <w:pPr>
        <w:spacing w:line="240" w:lineRule="auto"/>
        <w:rPr>
          <w:rFonts w:cs="Times New Roman"/>
          <w:szCs w:val="24"/>
        </w:rPr>
      </w:pPr>
      <w:r w:rsidRPr="0079061A">
        <w:rPr>
          <w:rFonts w:cs="Times New Roman"/>
          <w:szCs w:val="24"/>
        </w:rPr>
        <w:t>(12) Kui arendaja ei järgi käesoleva paragrahvi lõi</w:t>
      </w:r>
      <w:r w:rsidR="00AA1831" w:rsidRPr="0079061A">
        <w:rPr>
          <w:rFonts w:cs="Times New Roman"/>
          <w:szCs w:val="24"/>
        </w:rPr>
        <w:t>ke</w:t>
      </w:r>
      <w:r w:rsidRPr="0079061A">
        <w:rPr>
          <w:rFonts w:cs="Times New Roman"/>
          <w:szCs w:val="24"/>
        </w:rPr>
        <w:t xml:space="preserve"> 2, 3, 6, 7 või 10 või käesoleva seaduse §</w:t>
      </w:r>
      <w:r w:rsidR="00AA1831" w:rsidRPr="0079061A">
        <w:rPr>
          <w:rFonts w:cs="Times New Roman"/>
          <w:szCs w:val="24"/>
        </w:rPr>
        <w:t> </w:t>
      </w:r>
      <w:r w:rsidRPr="0079061A">
        <w:rPr>
          <w:rFonts w:cs="Times New Roman"/>
          <w:szCs w:val="24"/>
        </w:rPr>
        <w:t>22 lõike 9 kohaseid otsustaja määratud tähtaegu dokumentide esitamiseks või täiendamiseks, jätab otsustaja keskkonnamõju hindamise aluseks olnud tegevusloa taotluse läbi vaatamata ja lõpetab haldusmenetluse.“;</w:t>
      </w:r>
    </w:p>
    <w:p w14:paraId="56581BDE" w14:textId="77777777" w:rsidR="0014591F" w:rsidRPr="0079061A" w:rsidRDefault="0014591F" w:rsidP="00294F21">
      <w:pPr>
        <w:spacing w:line="240" w:lineRule="auto"/>
        <w:rPr>
          <w:rFonts w:cs="Times New Roman"/>
          <w:szCs w:val="24"/>
        </w:rPr>
      </w:pPr>
    </w:p>
    <w:p w14:paraId="7889CFFC" w14:textId="449E133E" w:rsidR="00B43A44" w:rsidRPr="0079061A" w:rsidRDefault="0014591F" w:rsidP="00294F21">
      <w:pPr>
        <w:spacing w:line="240" w:lineRule="auto"/>
        <w:rPr>
          <w:rFonts w:cs="Times New Roman"/>
          <w:szCs w:val="24"/>
        </w:rPr>
      </w:pPr>
      <w:r w:rsidRPr="0079061A">
        <w:rPr>
          <w:rFonts w:cs="Times New Roman"/>
          <w:b/>
          <w:bCs/>
          <w:szCs w:val="24"/>
        </w:rPr>
        <w:t xml:space="preserve">12) </w:t>
      </w:r>
      <w:r w:rsidRPr="0079061A">
        <w:rPr>
          <w:rFonts w:cs="Times New Roman"/>
          <w:szCs w:val="24"/>
        </w:rPr>
        <w:t>paragrahvi 56 lõige 16 tunnistatakse kehtetuks</w:t>
      </w:r>
      <w:r w:rsidR="00B43A44" w:rsidRPr="0079061A">
        <w:rPr>
          <w:rFonts w:cs="Times New Roman"/>
          <w:szCs w:val="24"/>
        </w:rPr>
        <w:t>;</w:t>
      </w:r>
    </w:p>
    <w:p w14:paraId="521E08CA" w14:textId="77777777" w:rsidR="00B43A44" w:rsidRPr="0079061A" w:rsidRDefault="00B43A44" w:rsidP="00294F21">
      <w:pPr>
        <w:spacing w:line="240" w:lineRule="auto"/>
        <w:rPr>
          <w:rFonts w:cs="Times New Roman"/>
          <w:szCs w:val="24"/>
        </w:rPr>
      </w:pPr>
    </w:p>
    <w:p w14:paraId="0D320684" w14:textId="6E3219D5" w:rsidR="0014591F" w:rsidRPr="0079061A" w:rsidRDefault="00B43A44" w:rsidP="00294F21">
      <w:pPr>
        <w:spacing w:line="240" w:lineRule="auto"/>
        <w:rPr>
          <w:rFonts w:cs="Times New Roman"/>
          <w:szCs w:val="24"/>
        </w:rPr>
      </w:pPr>
      <w:r w:rsidRPr="0079061A">
        <w:rPr>
          <w:rFonts w:cs="Times New Roman"/>
          <w:b/>
          <w:bCs/>
          <w:szCs w:val="24"/>
        </w:rPr>
        <w:t>13)</w:t>
      </w:r>
      <w:r w:rsidRPr="0079061A">
        <w:rPr>
          <w:rFonts w:cs="Times New Roman"/>
          <w:szCs w:val="24"/>
        </w:rPr>
        <w:t xml:space="preserve"> </w:t>
      </w:r>
      <w:r w:rsidR="00B96A8C" w:rsidRPr="0079061A">
        <w:rPr>
          <w:rFonts w:cs="Times New Roman"/>
          <w:szCs w:val="24"/>
        </w:rPr>
        <w:t>seaduse normitehnilist mär</w:t>
      </w:r>
      <w:r w:rsidR="008226ED">
        <w:rPr>
          <w:rFonts w:cs="Times New Roman"/>
          <w:szCs w:val="24"/>
        </w:rPr>
        <w:t>kust</w:t>
      </w:r>
      <w:r w:rsidR="00B96A8C" w:rsidRPr="0079061A">
        <w:rPr>
          <w:rFonts w:cs="Times New Roman"/>
          <w:szCs w:val="24"/>
        </w:rPr>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w:t>
      </w:r>
      <w:del w:id="149" w:author="Moonika Kuusk - JUSTDIGI" w:date="2025-03-10T14:44:00Z" w16du:dateUtc="2025-03-10T12:44:00Z">
        <w:r w:rsidR="00B96A8C" w:rsidRPr="0079061A" w:rsidDel="00BA24CE">
          <w:rPr>
            <w:rFonts w:cs="Times New Roman"/>
            <w:szCs w:val="24"/>
          </w:rPr>
          <w:delText>,</w:delText>
        </w:r>
      </w:del>
      <w:r w:rsidR="00B96A8C" w:rsidRPr="0079061A">
        <w:rPr>
          <w:rFonts w:cs="Times New Roman"/>
          <w:szCs w:val="24"/>
        </w:rPr>
        <w:t xml:space="preserve"> </w:t>
      </w:r>
      <w:del w:id="150" w:author="Moonika Kuusk - JUSTDIGI" w:date="2025-03-10T14:44:00Z" w16du:dateUtc="2025-03-10T12:44:00Z">
        <w:r w:rsidR="00207F9A" w:rsidDel="00BA24CE">
          <w:rPr>
            <w:rFonts w:cs="Times New Roman"/>
            <w:szCs w:val="24"/>
          </w:rPr>
          <w:br/>
        </w:r>
      </w:del>
      <w:r w:rsidR="00CA2B67">
        <w:rPr>
          <w:rFonts w:cs="Times New Roman"/>
          <w:szCs w:val="24"/>
        </w:rPr>
        <w:t>(</w:t>
      </w:r>
      <w:r w:rsidR="00B96A8C" w:rsidRPr="0079061A">
        <w:rPr>
          <w:rFonts w:cs="Times New Roman"/>
          <w:szCs w:val="24"/>
        </w:rPr>
        <w:t>ELT L, 2023/2413, 31.10.2023</w:t>
      </w:r>
      <w:r w:rsidR="00CA2B67">
        <w:rPr>
          <w:rFonts w:cs="Times New Roman"/>
          <w:szCs w:val="24"/>
        </w:rPr>
        <w:t>)</w:t>
      </w:r>
      <w:r w:rsidR="00B96A8C" w:rsidRPr="0079061A">
        <w:rPr>
          <w:rFonts w:cs="Times New Roman"/>
          <w:szCs w:val="24"/>
        </w:rPr>
        <w:t>.“</w:t>
      </w:r>
      <w:r w:rsidRPr="0079061A">
        <w:rPr>
          <w:rFonts w:cs="Times New Roman"/>
          <w:szCs w:val="24"/>
        </w:rPr>
        <w:t>.</w:t>
      </w:r>
    </w:p>
    <w:p w14:paraId="5330BAE3" w14:textId="77777777" w:rsidR="0014591F" w:rsidRPr="0079061A" w:rsidRDefault="0014591F" w:rsidP="00294F21">
      <w:pPr>
        <w:spacing w:line="240" w:lineRule="auto"/>
        <w:rPr>
          <w:rFonts w:cs="Times New Roman"/>
          <w:szCs w:val="24"/>
        </w:rPr>
      </w:pPr>
    </w:p>
    <w:p w14:paraId="0F7E7481" w14:textId="77777777" w:rsidR="0014591F" w:rsidRPr="0079061A" w:rsidRDefault="0014591F" w:rsidP="00D63E74">
      <w:pPr>
        <w:pStyle w:val="Pealkiri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t>§ 7. Vedelkütuse seaduse muutmine</w:t>
      </w:r>
    </w:p>
    <w:p w14:paraId="01482AC5" w14:textId="77777777" w:rsidR="0014591F" w:rsidRPr="0079061A" w:rsidRDefault="0014591F" w:rsidP="00D63E74">
      <w:pPr>
        <w:spacing w:line="240" w:lineRule="auto"/>
        <w:rPr>
          <w:rFonts w:cs="Times New Roman"/>
          <w:szCs w:val="24"/>
        </w:rPr>
      </w:pPr>
    </w:p>
    <w:p w14:paraId="57740F63" w14:textId="052217E2" w:rsidR="000A5605" w:rsidRPr="0079061A" w:rsidRDefault="000A5605" w:rsidP="7C41D2B1">
      <w:pPr>
        <w:spacing w:line="240" w:lineRule="auto"/>
        <w:rPr>
          <w:rFonts w:cs="Times New Roman"/>
        </w:rPr>
      </w:pPr>
      <w:bookmarkStart w:id="151" w:name="_Hlk189214732"/>
      <w:r w:rsidRPr="7C41D2B1">
        <w:rPr>
          <w:rFonts w:cs="Times New Roman"/>
          <w:b/>
          <w:bCs/>
        </w:rPr>
        <w:t>1)</w:t>
      </w:r>
      <w:r w:rsidRPr="7C41D2B1">
        <w:rPr>
          <w:rFonts w:cs="Times New Roman"/>
        </w:rPr>
        <w:t xml:space="preserve"> paragrahvi 2</w:t>
      </w:r>
      <w:ins w:id="152" w:author="Kärt Voor - JUSTDIGI" w:date="2025-03-24T13:35:00Z">
        <w:r w:rsidR="42604EEF" w:rsidRPr="7C41D2B1">
          <w:rPr>
            <w:rFonts w:cs="Times New Roman"/>
          </w:rPr>
          <w:t xml:space="preserve"> lõiget 1</w:t>
        </w:r>
      </w:ins>
      <w:r w:rsidRPr="7C41D2B1">
        <w:rPr>
          <w:rFonts w:cs="Times New Roman"/>
        </w:rPr>
        <w:t xml:space="preserve"> täiendatakse punktiga 1</w:t>
      </w:r>
      <w:r w:rsidRPr="7C41D2B1">
        <w:rPr>
          <w:rFonts w:cs="Times New Roman"/>
          <w:vertAlign w:val="superscript"/>
        </w:rPr>
        <w:t>1</w:t>
      </w:r>
      <w:r w:rsidRPr="7C41D2B1">
        <w:rPr>
          <w:rFonts w:cs="Times New Roman"/>
        </w:rPr>
        <w:t xml:space="preserve"> järgmises sõnastuses:</w:t>
      </w:r>
    </w:p>
    <w:p w14:paraId="5FD347AC" w14:textId="22DBEB7E" w:rsidR="000A5605" w:rsidRPr="0079061A" w:rsidRDefault="000A5605" w:rsidP="00D63E74">
      <w:pPr>
        <w:spacing w:line="240" w:lineRule="auto"/>
        <w:rPr>
          <w:rFonts w:cs="Times New Roman"/>
          <w:szCs w:val="24"/>
        </w:rPr>
      </w:pPr>
      <w:r w:rsidRPr="0079061A">
        <w:rPr>
          <w:rFonts w:cs="Times New Roman"/>
          <w:szCs w:val="24"/>
        </w:rPr>
        <w:t>„1</w:t>
      </w:r>
      <w:r w:rsidRPr="0079061A">
        <w:rPr>
          <w:rFonts w:cs="Times New Roman"/>
          <w:szCs w:val="24"/>
          <w:vertAlign w:val="superscript"/>
        </w:rPr>
        <w:t>1</w:t>
      </w:r>
      <w:r w:rsidRPr="0079061A">
        <w:rPr>
          <w:rFonts w:cs="Times New Roman"/>
          <w:szCs w:val="24"/>
        </w:rPr>
        <w:t xml:space="preserve">) </w:t>
      </w:r>
      <w:r w:rsidRPr="0079061A">
        <w:rPr>
          <w:rFonts w:eastAsiaTheme="majorEastAsia" w:cs="Times New Roman"/>
          <w:szCs w:val="24"/>
        </w:rPr>
        <w:t>veeldatud biometaan on veeldatud olekus</w:t>
      </w:r>
      <w:r w:rsidRPr="0079061A">
        <w:rPr>
          <w:rFonts w:cs="Times New Roman"/>
          <w:szCs w:val="24"/>
        </w:rPr>
        <w:t xml:space="preserve"> </w:t>
      </w:r>
      <w:r w:rsidRPr="0079061A">
        <w:rPr>
          <w:rFonts w:eastAsiaTheme="majorEastAsia" w:cs="Times New Roman"/>
          <w:szCs w:val="24"/>
        </w:rPr>
        <w:t>biometaan maagaasiseaduse tähenduses;“;</w:t>
      </w:r>
    </w:p>
    <w:bookmarkEnd w:id="151"/>
    <w:p w14:paraId="2FB6D56F" w14:textId="77777777" w:rsidR="00D74BBD" w:rsidRPr="0079061A" w:rsidRDefault="00D74BBD" w:rsidP="00D63E74">
      <w:pPr>
        <w:spacing w:line="240" w:lineRule="auto"/>
        <w:rPr>
          <w:rFonts w:cs="Times New Roman"/>
          <w:b/>
          <w:bCs/>
          <w:szCs w:val="24"/>
        </w:rPr>
      </w:pPr>
    </w:p>
    <w:p w14:paraId="489D79FE" w14:textId="52FB4D81" w:rsidR="0014591F" w:rsidRPr="0079061A" w:rsidRDefault="000A5605" w:rsidP="7C41D2B1">
      <w:pPr>
        <w:spacing w:line="240" w:lineRule="auto"/>
        <w:rPr>
          <w:rFonts w:cs="Times New Roman"/>
        </w:rPr>
      </w:pPr>
      <w:r w:rsidRPr="7C41D2B1">
        <w:rPr>
          <w:rFonts w:cs="Times New Roman"/>
          <w:b/>
          <w:bCs/>
        </w:rPr>
        <w:t>2</w:t>
      </w:r>
      <w:r w:rsidR="0014591F" w:rsidRPr="7C41D2B1">
        <w:rPr>
          <w:rFonts w:cs="Times New Roman"/>
          <w:b/>
          <w:bCs/>
        </w:rPr>
        <w:t>)</w:t>
      </w:r>
      <w:r w:rsidR="0014591F" w:rsidRPr="7C41D2B1">
        <w:rPr>
          <w:rFonts w:cs="Times New Roman"/>
        </w:rPr>
        <w:t xml:space="preserve"> paragrahvi 2</w:t>
      </w:r>
      <w:r w:rsidR="0014591F" w:rsidRPr="7C41D2B1">
        <w:rPr>
          <w:rFonts w:cs="Times New Roman"/>
          <w:vertAlign w:val="superscript"/>
        </w:rPr>
        <w:t>1</w:t>
      </w:r>
      <w:r w:rsidR="0014591F" w:rsidRPr="7C41D2B1">
        <w:rPr>
          <w:rFonts w:cs="Times New Roman"/>
        </w:rPr>
        <w:t xml:space="preserve"> lõi</w:t>
      </w:r>
      <w:r w:rsidRPr="7C41D2B1">
        <w:rPr>
          <w:rFonts w:cs="Times New Roman"/>
        </w:rPr>
        <w:t>ge</w:t>
      </w:r>
      <w:r w:rsidR="0014591F" w:rsidRPr="7C41D2B1">
        <w:rPr>
          <w:rFonts w:cs="Times New Roman"/>
        </w:rPr>
        <w:t xml:space="preserve"> 4</w:t>
      </w:r>
      <w:r w:rsidR="0014591F" w:rsidRPr="7C41D2B1">
        <w:rPr>
          <w:rFonts w:cs="Times New Roman"/>
          <w:vertAlign w:val="superscript"/>
        </w:rPr>
        <w:t>3</w:t>
      </w:r>
      <w:r w:rsidR="009D26F8" w:rsidRPr="7C41D2B1">
        <w:rPr>
          <w:rFonts w:cs="Times New Roman"/>
        </w:rPr>
        <w:t xml:space="preserve"> </w:t>
      </w:r>
      <w:r w:rsidR="0014591F" w:rsidRPr="7C41D2B1">
        <w:rPr>
          <w:rFonts w:cs="Times New Roman"/>
        </w:rPr>
        <w:t>muudetakse ja sõnastatakse järgmiselt:</w:t>
      </w:r>
    </w:p>
    <w:p w14:paraId="6D235B4C" w14:textId="4FC7D949" w:rsidR="000A5605" w:rsidRPr="0079061A" w:rsidRDefault="0014591F" w:rsidP="00D63E74">
      <w:pPr>
        <w:spacing w:line="240" w:lineRule="auto"/>
        <w:rPr>
          <w:rFonts w:cs="Times New Roman"/>
          <w:szCs w:val="24"/>
        </w:rPr>
      </w:pPr>
      <w:r w:rsidRPr="0079061A">
        <w:rPr>
          <w:rFonts w:cs="Times New Roman"/>
          <w:szCs w:val="24"/>
        </w:rPr>
        <w:t>„</w:t>
      </w:r>
      <w:r w:rsidR="000A5605" w:rsidRPr="0079061A">
        <w:rPr>
          <w:rFonts w:cs="Times New Roman"/>
          <w:szCs w:val="24"/>
        </w:rPr>
        <w:t>(4</w:t>
      </w:r>
      <w:r w:rsidR="000A5605" w:rsidRPr="0079061A">
        <w:rPr>
          <w:rFonts w:cs="Times New Roman"/>
          <w:szCs w:val="24"/>
          <w:vertAlign w:val="superscript"/>
        </w:rPr>
        <w:t>3</w:t>
      </w:r>
      <w:r w:rsidR="000A5605" w:rsidRPr="0079061A">
        <w:rPr>
          <w:rFonts w:cs="Times New Roman"/>
          <w:szCs w:val="24"/>
        </w:rPr>
        <w:t>) Lõpptarbimisse antud Euroopa Liidu teisest liikmesriigist pärit biometaani ja veeldatud biometaani võetakse käesoleva paragrahvi lõikes 1 nimetatud kohustuse täitmisel arvesse, kui on täidetud järgmised nõuded:</w:t>
      </w:r>
    </w:p>
    <w:p w14:paraId="00726EEB" w14:textId="6EF405E5" w:rsidR="000A5605" w:rsidRPr="0079061A" w:rsidRDefault="000A5605" w:rsidP="00D63E74">
      <w:pPr>
        <w:spacing w:line="240" w:lineRule="auto"/>
        <w:rPr>
          <w:rFonts w:cs="Times New Roman"/>
          <w:szCs w:val="24"/>
        </w:rPr>
      </w:pPr>
      <w:r w:rsidRPr="0079061A">
        <w:rPr>
          <w:rFonts w:cs="Times New Roman"/>
          <w:szCs w:val="24"/>
        </w:rPr>
        <w:t>1) biometaan või veeldatud biometaan on jõudnud füüsiliselt tarbimisse andjani kas gaasivõrgu või konteinertranspordi kaudu;</w:t>
      </w:r>
    </w:p>
    <w:p w14:paraId="4115EE09" w14:textId="6627AB5B" w:rsidR="000A5605" w:rsidRPr="0079061A" w:rsidRDefault="000A5605" w:rsidP="00D63E74">
      <w:pPr>
        <w:spacing w:line="240" w:lineRule="auto"/>
        <w:rPr>
          <w:rFonts w:cs="Times New Roman"/>
          <w:szCs w:val="24"/>
        </w:rPr>
      </w:pPr>
      <w:r w:rsidRPr="0079061A">
        <w:rPr>
          <w:rFonts w:cs="Times New Roman"/>
          <w:szCs w:val="24"/>
        </w:rPr>
        <w:t>2) lähteriigis väljastatud biometaani või veeldatud biometaani tõendussertifikaadid on liikunud tarbimisse andja omandusse ning tarbimisse andja on nendega tõendanud biometaani või veeldatud biometaani tarbimisse andmist;</w:t>
      </w:r>
    </w:p>
    <w:p w14:paraId="01599FBF" w14:textId="7F4E0905" w:rsidR="000A5605" w:rsidRPr="0079061A" w:rsidRDefault="000A5605" w:rsidP="00D63E74">
      <w:pPr>
        <w:spacing w:line="240" w:lineRule="auto"/>
        <w:rPr>
          <w:rFonts w:cs="Times New Roman"/>
          <w:szCs w:val="24"/>
        </w:rPr>
      </w:pPr>
      <w:r w:rsidRPr="0079061A">
        <w:rPr>
          <w:rFonts w:cs="Times New Roman"/>
          <w:szCs w:val="24"/>
        </w:rPr>
        <w:t>3) b</w:t>
      </w:r>
      <w:r w:rsidRPr="0079061A">
        <w:rPr>
          <w:rFonts w:eastAsiaTheme="majorEastAsia" w:cs="Times New Roman"/>
          <w:szCs w:val="24"/>
        </w:rPr>
        <w:t>iometaani tootmiseks ei ole liikmesriik andnud investeeringutoetust ega muud toetust riikliku toetuskava kaudu</w:t>
      </w:r>
      <w:r w:rsidRPr="0079061A">
        <w:rPr>
          <w:rFonts w:cs="Times New Roman"/>
          <w:szCs w:val="24"/>
        </w:rPr>
        <w:t>;</w:t>
      </w:r>
    </w:p>
    <w:p w14:paraId="19AC8882" w14:textId="6FBD1354" w:rsidR="0014591F" w:rsidRPr="0079061A" w:rsidRDefault="000A5605" w:rsidP="00D63E74">
      <w:pPr>
        <w:spacing w:line="240" w:lineRule="auto"/>
        <w:rPr>
          <w:rFonts w:cs="Times New Roman"/>
          <w:szCs w:val="24"/>
        </w:rPr>
      </w:pPr>
      <w:r w:rsidRPr="0079061A">
        <w:rPr>
          <w:rFonts w:cs="Times New Roman"/>
          <w:szCs w:val="24"/>
        </w:rPr>
        <w:t>4) lähteriigi energiabilansist on Eestisse edastatud biometaani või veeldatud biometaani kogus välja arvatud.“;</w:t>
      </w:r>
    </w:p>
    <w:p w14:paraId="5E836F19" w14:textId="77777777" w:rsidR="0079061A" w:rsidRPr="0079061A" w:rsidRDefault="0079061A">
      <w:pPr>
        <w:pStyle w:val="muutmisksk"/>
        <w:spacing w:before="0"/>
        <w:rPr>
          <w:b/>
          <w:bCs/>
        </w:rPr>
      </w:pPr>
    </w:p>
    <w:p w14:paraId="2505FA69" w14:textId="5294D304" w:rsidR="009D26F8" w:rsidRPr="0079061A" w:rsidRDefault="000A5605" w:rsidP="7C41D2B1">
      <w:pPr>
        <w:pStyle w:val="muutmisksk"/>
        <w:spacing w:before="0"/>
        <w:rPr>
          <w:rFonts w:eastAsia="SimSun"/>
          <w:kern w:val="24"/>
          <w:lang w:eastAsia="zh-CN" w:bidi="hi-IN"/>
        </w:rPr>
      </w:pPr>
      <w:r w:rsidRPr="0079061A">
        <w:rPr>
          <w:b/>
          <w:bCs/>
        </w:rPr>
        <w:t>3)</w:t>
      </w:r>
      <w:r w:rsidRPr="0079061A">
        <w:t xml:space="preserve"> </w:t>
      </w:r>
      <w:r w:rsidRPr="0079061A">
        <w:rPr>
          <w:rFonts w:eastAsia="Calibri"/>
        </w:rPr>
        <w:t>paragrahvi 2</w:t>
      </w:r>
      <w:r w:rsidRPr="7C41D2B1">
        <w:rPr>
          <w:rFonts w:eastAsia="SimSun"/>
          <w:kern w:val="24"/>
          <w:vertAlign w:val="superscript"/>
          <w:lang w:eastAsia="zh-CN" w:bidi="hi-IN"/>
        </w:rPr>
        <w:t>1</w:t>
      </w:r>
      <w:r w:rsidRPr="0079061A">
        <w:rPr>
          <w:rFonts w:eastAsia="Calibri"/>
        </w:rPr>
        <w:t xml:space="preserve"> lõiget 1, </w:t>
      </w:r>
      <w:r w:rsidR="002B632E" w:rsidRPr="0079061A">
        <w:rPr>
          <w:rFonts w:eastAsia="Calibri"/>
        </w:rPr>
        <w:t xml:space="preserve">§ </w:t>
      </w:r>
      <w:r w:rsidRPr="0079061A">
        <w:rPr>
          <w:rFonts w:eastAsia="Calibri"/>
        </w:rPr>
        <w:t>2</w:t>
      </w:r>
      <w:r w:rsidRPr="0079061A">
        <w:rPr>
          <w:rFonts w:eastAsia="Calibri"/>
          <w:vertAlign w:val="superscript"/>
        </w:rPr>
        <w:t>2</w:t>
      </w:r>
      <w:r w:rsidRPr="0079061A">
        <w:rPr>
          <w:rFonts w:eastAsia="Calibri"/>
        </w:rPr>
        <w:t xml:space="preserve"> pealkirja, lõiget 1 ning lõike 2 esimest ja teist lauset ning </w:t>
      </w:r>
      <w:r w:rsidR="002B632E" w:rsidRPr="0079061A">
        <w:rPr>
          <w:rFonts w:eastAsia="Calibri"/>
        </w:rPr>
        <w:t xml:space="preserve">§ </w:t>
      </w:r>
      <w:r w:rsidRPr="0079061A">
        <w:rPr>
          <w:rFonts w:eastAsia="Calibri"/>
        </w:rPr>
        <w:t>2</w:t>
      </w:r>
      <w:r w:rsidRPr="0079061A">
        <w:rPr>
          <w:rFonts w:eastAsia="Calibri"/>
          <w:vertAlign w:val="superscript"/>
        </w:rPr>
        <w:t>6</w:t>
      </w:r>
      <w:r w:rsidRPr="0079061A">
        <w:rPr>
          <w:rFonts w:eastAsia="Calibri"/>
        </w:rPr>
        <w:t xml:space="preserve"> pealkirja ja lõiget 4 täiendatakse pärast </w:t>
      </w:r>
      <w:r w:rsidR="002B632E" w:rsidRPr="0079061A">
        <w:rPr>
          <w:rFonts w:eastAsia="Calibri"/>
        </w:rPr>
        <w:t xml:space="preserve">tekstiosa </w:t>
      </w:r>
      <w:r w:rsidR="0079061A" w:rsidRPr="0079061A">
        <w:rPr>
          <w:rFonts w:eastAsia="Calibri"/>
        </w:rPr>
        <w:t>„</w:t>
      </w:r>
      <w:r w:rsidRPr="7C41D2B1">
        <w:rPr>
          <w:rFonts w:eastAsia="SimSun"/>
          <w:kern w:val="24"/>
          <w:lang w:eastAsia="zh-CN" w:bidi="hi-IN"/>
        </w:rPr>
        <w:t>biometaani,</w:t>
      </w:r>
      <w:r w:rsidR="0079061A" w:rsidRPr="7C41D2B1">
        <w:rPr>
          <w:rFonts w:eastAsia="SimSun"/>
          <w:kern w:val="24"/>
          <w:lang w:eastAsia="zh-CN" w:bidi="hi-IN"/>
        </w:rPr>
        <w:t>“</w:t>
      </w:r>
      <w:r w:rsidRPr="7C41D2B1">
        <w:rPr>
          <w:rFonts w:eastAsia="SimSun"/>
          <w:kern w:val="24"/>
          <w:lang w:eastAsia="zh-CN" w:bidi="hi-IN"/>
        </w:rPr>
        <w:t xml:space="preserve"> tekstiosaga </w:t>
      </w:r>
      <w:r w:rsidR="0079061A" w:rsidRPr="7C41D2B1">
        <w:rPr>
          <w:rFonts w:eastAsia="SimSun"/>
          <w:kern w:val="24"/>
          <w:lang w:eastAsia="zh-CN" w:bidi="hi-IN"/>
        </w:rPr>
        <w:t>„</w:t>
      </w:r>
      <w:r w:rsidRPr="7C41D2B1">
        <w:rPr>
          <w:rFonts w:eastAsia="SimSun"/>
          <w:kern w:val="24"/>
          <w:lang w:eastAsia="zh-CN" w:bidi="hi-IN"/>
        </w:rPr>
        <w:t>veeldatud biometaani</w:t>
      </w:r>
      <w:commentRangeStart w:id="153"/>
      <w:ins w:id="154" w:author="Kärt Voor - JUSTDIGI" w:date="2025-03-24T13:35:00Z">
        <w:r w:rsidR="4F77A307" w:rsidRPr="7C41D2B1">
          <w:rPr>
            <w:rFonts w:eastAsia="SimSun"/>
            <w:kern w:val="24"/>
            <w:lang w:eastAsia="zh-CN" w:bidi="hi-IN"/>
          </w:rPr>
          <w:t>,</w:t>
        </w:r>
      </w:ins>
      <w:commentRangeEnd w:id="153"/>
      <w:r>
        <w:commentReference w:id="153"/>
      </w:r>
      <w:r w:rsidR="0079061A" w:rsidRPr="7C41D2B1">
        <w:rPr>
          <w:rFonts w:eastAsia="SimSun"/>
          <w:kern w:val="24"/>
          <w:lang w:eastAsia="zh-CN" w:bidi="hi-IN"/>
        </w:rPr>
        <w:t>“</w:t>
      </w:r>
      <w:r w:rsidR="00B43A44" w:rsidRPr="7C41D2B1">
        <w:rPr>
          <w:rFonts w:eastAsia="SimSun"/>
          <w:kern w:val="24"/>
          <w:lang w:eastAsia="zh-CN" w:bidi="hi-IN"/>
        </w:rPr>
        <w:t>;</w:t>
      </w:r>
    </w:p>
    <w:p w14:paraId="451B50EE" w14:textId="77777777" w:rsidR="0079061A" w:rsidRPr="0079061A" w:rsidRDefault="0079061A">
      <w:pPr>
        <w:pStyle w:val="muutmisksk"/>
        <w:spacing w:before="0"/>
        <w:rPr>
          <w:b/>
          <w:bCs/>
        </w:rPr>
      </w:pPr>
    </w:p>
    <w:p w14:paraId="4883F063" w14:textId="44F131BA" w:rsidR="004C749A" w:rsidRPr="0079061A" w:rsidRDefault="004C749A" w:rsidP="00D63E74">
      <w:pPr>
        <w:pStyle w:val="muutmisksk"/>
        <w:spacing w:before="0"/>
      </w:pPr>
      <w:r w:rsidRPr="7C41D2B1">
        <w:rPr>
          <w:b/>
          <w:bCs/>
        </w:rPr>
        <w:t>4)</w:t>
      </w:r>
      <w:r>
        <w:t xml:space="preserve"> paragrahvi </w:t>
      </w:r>
      <w:commentRangeStart w:id="155"/>
      <w:r>
        <w:t>2</w:t>
      </w:r>
      <w:r w:rsidRPr="7C41D2B1">
        <w:rPr>
          <w:vertAlign w:val="superscript"/>
        </w:rPr>
        <w:t>4</w:t>
      </w:r>
      <w:commentRangeEnd w:id="155"/>
      <w:r>
        <w:commentReference w:id="155"/>
      </w:r>
      <w:r>
        <w:t xml:space="preserve"> täiendatakse pärast </w:t>
      </w:r>
      <w:r w:rsidR="0079061A">
        <w:t>tekstiosa</w:t>
      </w:r>
      <w:r>
        <w:t xml:space="preserve"> „diislikütuse“ tekstiosaga </w:t>
      </w:r>
      <w:r w:rsidR="0079061A">
        <w:t>„</w:t>
      </w:r>
      <w:r>
        <w:t>, veeldatud biometaani“;</w:t>
      </w:r>
    </w:p>
    <w:p w14:paraId="568745D1" w14:textId="77777777" w:rsidR="0079061A" w:rsidRPr="0079061A" w:rsidRDefault="0079061A">
      <w:pPr>
        <w:pStyle w:val="muutmisksk"/>
        <w:spacing w:before="0"/>
        <w:rPr>
          <w:rFonts w:eastAsia="SimSun"/>
          <w:b/>
          <w:kern w:val="24"/>
          <w:lang w:eastAsia="zh-CN" w:bidi="hi-IN"/>
        </w:rPr>
      </w:pPr>
    </w:p>
    <w:p w14:paraId="3F90B1C9" w14:textId="1315E2B0" w:rsidR="0014591F" w:rsidRPr="00D44088" w:rsidRDefault="004C749A" w:rsidP="00D44088">
      <w:pPr>
        <w:pStyle w:val="muutmisksk"/>
        <w:spacing w:before="0"/>
        <w:rPr>
          <w:rFonts w:eastAsia="SimSun"/>
          <w:bCs/>
          <w:kern w:val="24"/>
          <w:lang w:eastAsia="zh-CN" w:bidi="hi-IN"/>
        </w:rPr>
      </w:pPr>
      <w:r w:rsidRPr="0079061A">
        <w:rPr>
          <w:rFonts w:eastAsia="SimSun"/>
          <w:b/>
          <w:kern w:val="24"/>
          <w:lang w:eastAsia="zh-CN" w:bidi="hi-IN"/>
        </w:rPr>
        <w:t>5</w:t>
      </w:r>
      <w:r w:rsidR="00B43A44" w:rsidRPr="0079061A">
        <w:rPr>
          <w:rFonts w:eastAsia="SimSun"/>
          <w:b/>
          <w:kern w:val="24"/>
          <w:lang w:eastAsia="zh-CN" w:bidi="hi-IN"/>
        </w:rPr>
        <w:t>)</w:t>
      </w:r>
      <w:r w:rsidR="00B43A44" w:rsidRPr="0079061A">
        <w:rPr>
          <w:rFonts w:eastAsia="SimSun"/>
          <w:bCs/>
          <w:kern w:val="24"/>
          <w:lang w:eastAsia="zh-CN" w:bidi="hi-IN"/>
        </w:rPr>
        <w:t xml:space="preserve"> </w:t>
      </w:r>
      <w:r w:rsidR="00B96A8C" w:rsidRPr="0079061A">
        <w:t>seaduse normitehnilist mär</w:t>
      </w:r>
      <w:r w:rsidR="0079061A" w:rsidRPr="0079061A">
        <w:t>kust</w:t>
      </w:r>
      <w:r w:rsidR="00B96A8C" w:rsidRPr="0079061A">
        <w:t xml:space="preserve"> täiendatakse tekstiosaga „Euroopa Parlamendi ja nõukogu direktiiv (EL) 2023/2413, millega muudetakse direktiivi (EL) 2018/2001, määrust (EL) 2018/1999 ja direktiivi 98/70/EÜ seoses taastuvatest energiaallikatest toodetud energia kasutamise edendamisega ning tunnistatakse kehtetuks nõukogu direktiiv (EL) 2015/652</w:t>
      </w:r>
      <w:del w:id="156" w:author="Moonika Kuusk - JUSTDIGI" w:date="2025-03-10T14:51:00Z" w16du:dateUtc="2025-03-10T12:51:00Z">
        <w:r w:rsidR="00B96A8C" w:rsidRPr="0079061A" w:rsidDel="00A2716B">
          <w:delText>,</w:delText>
        </w:r>
      </w:del>
      <w:r w:rsidR="00B96A8C" w:rsidRPr="0079061A">
        <w:t xml:space="preserve"> </w:t>
      </w:r>
      <w:del w:id="157" w:author="Moonika Kuusk - JUSTDIGI" w:date="2025-03-10T14:51:00Z" w16du:dateUtc="2025-03-10T12:51:00Z">
        <w:r w:rsidR="00207F9A" w:rsidDel="00F34E75">
          <w:br/>
        </w:r>
      </w:del>
      <w:r w:rsidR="00CA2B67">
        <w:t>(</w:t>
      </w:r>
      <w:r w:rsidR="00B96A8C" w:rsidRPr="0079061A">
        <w:t>ELT L, 2023/2413, 31.10.2023</w:t>
      </w:r>
      <w:r w:rsidR="00CA2B67">
        <w:t>)</w:t>
      </w:r>
      <w:r w:rsidR="00B96A8C" w:rsidRPr="0079061A">
        <w:t>.“</w:t>
      </w:r>
      <w:r w:rsidR="00B43A44" w:rsidRPr="0079061A">
        <w:rPr>
          <w:rFonts w:eastAsia="SimSun"/>
          <w:bCs/>
          <w:kern w:val="24"/>
          <w:lang w:eastAsia="zh-CN" w:bidi="hi-IN"/>
        </w:rPr>
        <w:t>.</w:t>
      </w:r>
    </w:p>
    <w:p w14:paraId="7E91F2B5" w14:textId="77777777" w:rsidR="0014591F" w:rsidRPr="0079061A" w:rsidRDefault="0014591F" w:rsidP="00294F21">
      <w:pPr>
        <w:spacing w:line="240" w:lineRule="auto"/>
        <w:rPr>
          <w:rFonts w:cs="Times New Roman"/>
          <w:szCs w:val="24"/>
        </w:rPr>
      </w:pPr>
    </w:p>
    <w:p w14:paraId="4019072F" w14:textId="77777777" w:rsidR="0014591F" w:rsidRPr="0079061A" w:rsidRDefault="0014591F" w:rsidP="00D63E74">
      <w:pPr>
        <w:pStyle w:val="Pealkiri2"/>
        <w:spacing w:before="0" w:after="0" w:line="240" w:lineRule="auto"/>
        <w:rPr>
          <w:rFonts w:ascii="Times New Roman" w:hAnsi="Times New Roman" w:cs="Times New Roman"/>
          <w:b/>
          <w:bCs/>
          <w:color w:val="auto"/>
          <w:sz w:val="24"/>
          <w:szCs w:val="24"/>
        </w:rPr>
      </w:pPr>
      <w:r w:rsidRPr="0079061A">
        <w:rPr>
          <w:rFonts w:ascii="Times New Roman" w:hAnsi="Times New Roman" w:cs="Times New Roman"/>
          <w:b/>
          <w:bCs/>
          <w:color w:val="auto"/>
          <w:sz w:val="24"/>
          <w:szCs w:val="24"/>
        </w:rPr>
        <w:lastRenderedPageBreak/>
        <w:t>§ 8. Seaduse jõustumine</w:t>
      </w:r>
    </w:p>
    <w:p w14:paraId="29954E16" w14:textId="77777777" w:rsidR="0079061A" w:rsidRPr="0079061A" w:rsidRDefault="0079061A">
      <w:pPr>
        <w:pStyle w:val="justumisetekst"/>
        <w:spacing w:before="0" w:after="0"/>
      </w:pPr>
    </w:p>
    <w:p w14:paraId="4D4ED234" w14:textId="4DD854C5" w:rsidR="009B71D2" w:rsidRPr="0079061A" w:rsidRDefault="009B71D2" w:rsidP="00D63E74">
      <w:pPr>
        <w:pStyle w:val="justumisetekst"/>
        <w:spacing w:before="0" w:after="0"/>
      </w:pPr>
      <w:commentRangeStart w:id="158"/>
      <w:r>
        <w:t>Käesoleva seaduse § 1 punkt 7 jõustub 2025. aasta 1. juuli</w:t>
      </w:r>
      <w:r w:rsidR="00B16ED7">
        <w:t>l</w:t>
      </w:r>
      <w:r>
        <w:t>.</w:t>
      </w:r>
      <w:commentRangeEnd w:id="158"/>
      <w:r>
        <w:commentReference w:id="158"/>
      </w:r>
    </w:p>
    <w:p w14:paraId="4A40828B" w14:textId="77777777" w:rsidR="0014591F" w:rsidRPr="0079061A" w:rsidRDefault="0014591F" w:rsidP="00294F21">
      <w:pPr>
        <w:spacing w:line="240" w:lineRule="auto"/>
        <w:rPr>
          <w:rFonts w:cs="Times New Roman"/>
          <w:szCs w:val="24"/>
        </w:rPr>
      </w:pPr>
    </w:p>
    <w:p w14:paraId="27DCFBE5" w14:textId="77777777" w:rsidR="0014591F" w:rsidRPr="0079061A" w:rsidRDefault="0014591F" w:rsidP="00294F21">
      <w:pPr>
        <w:spacing w:line="240" w:lineRule="auto"/>
        <w:rPr>
          <w:rFonts w:cs="Times New Roman"/>
          <w:szCs w:val="24"/>
        </w:rPr>
      </w:pPr>
    </w:p>
    <w:p w14:paraId="15CF1FB1" w14:textId="77777777" w:rsidR="0079061A" w:rsidRPr="0079061A" w:rsidRDefault="0079061A" w:rsidP="00294F21">
      <w:pPr>
        <w:spacing w:line="240" w:lineRule="auto"/>
        <w:rPr>
          <w:rFonts w:cs="Times New Roman"/>
          <w:szCs w:val="24"/>
        </w:rPr>
      </w:pPr>
    </w:p>
    <w:p w14:paraId="5CDF4D09" w14:textId="77777777" w:rsidR="0079061A" w:rsidRPr="0079061A" w:rsidRDefault="0079061A" w:rsidP="00294F21">
      <w:pPr>
        <w:spacing w:line="240" w:lineRule="auto"/>
        <w:rPr>
          <w:rFonts w:cs="Times New Roman"/>
          <w:szCs w:val="24"/>
        </w:rPr>
      </w:pPr>
    </w:p>
    <w:p w14:paraId="63B83B28" w14:textId="77777777" w:rsidR="0014591F" w:rsidRPr="0079061A" w:rsidRDefault="0014591F" w:rsidP="00294F21">
      <w:pPr>
        <w:spacing w:line="240" w:lineRule="auto"/>
        <w:ind w:hanging="11"/>
        <w:rPr>
          <w:rFonts w:cs="Times New Roman"/>
          <w:szCs w:val="24"/>
        </w:rPr>
      </w:pPr>
      <w:r w:rsidRPr="0079061A">
        <w:rPr>
          <w:rFonts w:cs="Times New Roman"/>
          <w:szCs w:val="24"/>
        </w:rPr>
        <w:t>Lauri Hussar</w:t>
      </w:r>
    </w:p>
    <w:p w14:paraId="2DC26BDD" w14:textId="77777777" w:rsidR="0014591F" w:rsidRPr="0079061A" w:rsidRDefault="0014591F" w:rsidP="00294F21">
      <w:pPr>
        <w:spacing w:line="240" w:lineRule="auto"/>
        <w:ind w:left="-5" w:right="-10"/>
        <w:rPr>
          <w:rFonts w:cs="Times New Roman"/>
          <w:szCs w:val="24"/>
        </w:rPr>
      </w:pPr>
      <w:r w:rsidRPr="0079061A">
        <w:rPr>
          <w:rFonts w:cs="Times New Roman"/>
          <w:szCs w:val="24"/>
        </w:rPr>
        <w:t>Riigikogu esimees</w:t>
      </w:r>
    </w:p>
    <w:p w14:paraId="16B0BA34" w14:textId="77777777" w:rsidR="0014591F" w:rsidRPr="0079061A" w:rsidRDefault="0014591F" w:rsidP="00294F21">
      <w:pPr>
        <w:spacing w:line="240" w:lineRule="auto"/>
        <w:ind w:right="-10"/>
        <w:rPr>
          <w:rFonts w:cs="Times New Roman"/>
          <w:szCs w:val="24"/>
        </w:rPr>
      </w:pPr>
    </w:p>
    <w:p w14:paraId="14E42A38" w14:textId="4721181E" w:rsidR="0014591F" w:rsidRPr="0079061A" w:rsidRDefault="0014591F" w:rsidP="00294F21">
      <w:pPr>
        <w:spacing w:line="240" w:lineRule="auto"/>
        <w:ind w:left="-5" w:right="-10"/>
        <w:rPr>
          <w:rFonts w:cs="Times New Roman"/>
          <w:szCs w:val="24"/>
        </w:rPr>
      </w:pPr>
      <w:r w:rsidRPr="0079061A">
        <w:rPr>
          <w:rFonts w:cs="Times New Roman"/>
          <w:szCs w:val="24"/>
        </w:rPr>
        <w:t xml:space="preserve">Tallinn </w:t>
      </w:r>
      <w:del w:id="159" w:author="Moonika Kuusk - JUSTDIGI" w:date="2025-03-12T09:31:00Z" w16du:dateUtc="2025-03-12T07:31:00Z">
        <w:r w:rsidRPr="0079061A" w:rsidDel="00442415">
          <w:rPr>
            <w:rFonts w:cs="Times New Roman"/>
            <w:szCs w:val="24"/>
          </w:rPr>
          <w:delText>„</w:delText>
        </w:r>
      </w:del>
      <w:r w:rsidRPr="0079061A">
        <w:rPr>
          <w:rFonts w:cs="Times New Roman"/>
          <w:szCs w:val="24"/>
        </w:rPr>
        <w:t>…</w:t>
      </w:r>
      <w:del w:id="160" w:author="Moonika Kuusk - JUSTDIGI" w:date="2025-03-12T09:31:00Z" w16du:dateUtc="2025-03-12T07:31:00Z">
        <w:r w:rsidRPr="0079061A" w:rsidDel="00442415">
          <w:rPr>
            <w:rFonts w:cs="Times New Roman"/>
            <w:szCs w:val="24"/>
          </w:rPr>
          <w:delText>“</w:delText>
        </w:r>
      </w:del>
      <w:r w:rsidRPr="0079061A">
        <w:rPr>
          <w:rFonts w:cs="Times New Roman"/>
          <w:szCs w:val="24"/>
        </w:rPr>
        <w:t xml:space="preserve"> ………….. 202</w:t>
      </w:r>
      <w:r w:rsidR="00C82869" w:rsidRPr="0079061A">
        <w:rPr>
          <w:rFonts w:cs="Times New Roman"/>
          <w:szCs w:val="24"/>
        </w:rPr>
        <w:t>5</w:t>
      </w:r>
    </w:p>
    <w:p w14:paraId="10346B35" w14:textId="77777777" w:rsidR="0014591F" w:rsidRPr="0079061A" w:rsidRDefault="0014591F" w:rsidP="00294F21">
      <w:pPr>
        <w:spacing w:line="240" w:lineRule="auto"/>
        <w:ind w:right="-10"/>
        <w:rPr>
          <w:rFonts w:cs="Times New Roman"/>
          <w:szCs w:val="24"/>
        </w:rPr>
      </w:pPr>
    </w:p>
    <w:p w14:paraId="460180F5" w14:textId="77777777" w:rsidR="0014591F" w:rsidRPr="0079061A" w:rsidRDefault="0014591F" w:rsidP="00294F21">
      <w:pPr>
        <w:spacing w:line="240" w:lineRule="auto"/>
        <w:ind w:left="-5" w:right="-10"/>
        <w:rPr>
          <w:rFonts w:cs="Times New Roman"/>
          <w:szCs w:val="24"/>
        </w:rPr>
      </w:pPr>
      <w:r w:rsidRPr="0079061A">
        <w:rPr>
          <w:rFonts w:cs="Times New Roman"/>
          <w:szCs w:val="24"/>
        </w:rPr>
        <w:t>___________________________________________________________________________</w:t>
      </w:r>
      <w:del w:id="161" w:author="Moonika Kuusk - JUSTDIGI" w:date="2025-03-12T09:31:00Z" w16du:dateUtc="2025-03-12T07:31:00Z">
        <w:r w:rsidRPr="0079061A" w:rsidDel="00223523">
          <w:rPr>
            <w:rFonts w:cs="Times New Roman"/>
            <w:szCs w:val="24"/>
          </w:rPr>
          <w:delText xml:space="preserve"> </w:delText>
        </w:r>
      </w:del>
    </w:p>
    <w:p w14:paraId="42BD1364" w14:textId="3DC3DC89" w:rsidR="0014591F" w:rsidRPr="0079061A" w:rsidRDefault="0014591F" w:rsidP="00294F21">
      <w:pPr>
        <w:spacing w:line="240" w:lineRule="auto"/>
        <w:ind w:left="-5" w:right="-10"/>
        <w:rPr>
          <w:rFonts w:cs="Times New Roman"/>
          <w:szCs w:val="24"/>
        </w:rPr>
      </w:pPr>
      <w:r w:rsidRPr="0079061A">
        <w:rPr>
          <w:rFonts w:cs="Times New Roman"/>
          <w:szCs w:val="24"/>
        </w:rPr>
        <w:t xml:space="preserve">Algatab Vabariigi Valitsus </w:t>
      </w:r>
      <w:del w:id="162" w:author="Moonika Kuusk - JUSTDIGI" w:date="2025-03-12T09:31:00Z" w16du:dateUtc="2025-03-12T07:31:00Z">
        <w:r w:rsidRPr="0079061A" w:rsidDel="00442415">
          <w:rPr>
            <w:rFonts w:cs="Times New Roman"/>
            <w:szCs w:val="24"/>
          </w:rPr>
          <w:delText>„</w:delText>
        </w:r>
      </w:del>
      <w:r w:rsidRPr="0079061A">
        <w:rPr>
          <w:rFonts w:cs="Times New Roman"/>
          <w:szCs w:val="24"/>
        </w:rPr>
        <w:t>….</w:t>
      </w:r>
      <w:del w:id="163" w:author="Moonika Kuusk - JUSTDIGI" w:date="2025-03-12T09:31:00Z" w16du:dateUtc="2025-03-12T07:31:00Z">
        <w:r w:rsidRPr="0079061A" w:rsidDel="00442415">
          <w:rPr>
            <w:rFonts w:cs="Times New Roman"/>
            <w:szCs w:val="24"/>
          </w:rPr>
          <w:delText>“</w:delText>
        </w:r>
      </w:del>
      <w:r w:rsidRPr="0079061A">
        <w:rPr>
          <w:rFonts w:cs="Times New Roman"/>
          <w:szCs w:val="24"/>
        </w:rPr>
        <w:t xml:space="preserve"> ……………. 202</w:t>
      </w:r>
      <w:r w:rsidR="00C82869" w:rsidRPr="0079061A">
        <w:rPr>
          <w:rFonts w:cs="Times New Roman"/>
          <w:szCs w:val="24"/>
        </w:rPr>
        <w:t>5</w:t>
      </w:r>
    </w:p>
    <w:p w14:paraId="6A9DBBBE" w14:textId="77777777" w:rsidR="0014591F" w:rsidRPr="0079061A" w:rsidRDefault="0014591F" w:rsidP="00294F21">
      <w:pPr>
        <w:spacing w:line="240" w:lineRule="auto"/>
        <w:ind w:right="-10"/>
        <w:rPr>
          <w:rFonts w:cs="Times New Roman"/>
          <w:szCs w:val="24"/>
        </w:rPr>
      </w:pPr>
    </w:p>
    <w:p w14:paraId="40384EC0" w14:textId="77777777" w:rsidR="0014591F" w:rsidRPr="0079061A" w:rsidRDefault="0014591F" w:rsidP="00294F21">
      <w:pPr>
        <w:spacing w:line="240" w:lineRule="auto"/>
        <w:ind w:left="-5" w:right="-10"/>
        <w:rPr>
          <w:rFonts w:cs="Times New Roman"/>
          <w:szCs w:val="24"/>
        </w:rPr>
      </w:pPr>
      <w:r w:rsidRPr="0079061A">
        <w:rPr>
          <w:rFonts w:cs="Times New Roman"/>
          <w:szCs w:val="24"/>
        </w:rPr>
        <w:t>allkirjastatud digitaalselt</w:t>
      </w:r>
    </w:p>
    <w:p w14:paraId="4AD5C9E2" w14:textId="77777777" w:rsidR="00ED29B2" w:rsidRPr="0079061A" w:rsidRDefault="00ED29B2" w:rsidP="00D63E74">
      <w:pPr>
        <w:spacing w:line="240" w:lineRule="auto"/>
        <w:rPr>
          <w:rFonts w:cs="Times New Roman"/>
          <w:szCs w:val="24"/>
        </w:rPr>
      </w:pPr>
    </w:p>
    <w:sectPr w:rsidR="00ED29B2" w:rsidRPr="0079061A" w:rsidSect="00A12A7B">
      <w:footerReference w:type="default" r:id="rId15"/>
      <w:pgSz w:w="12240" w:h="15840"/>
      <w:pgMar w:top="851" w:right="1134" w:bottom="851"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ärt Voor - JUSTDIGI" w:date="2025-03-17T11:42:00Z" w:initials="KJ">
    <w:p w14:paraId="4D7B69F7" w14:textId="3C7A6420" w:rsidR="00CB7BF3" w:rsidRDefault="00CB7BF3">
      <w:r>
        <w:annotationRef/>
      </w:r>
      <w:r w:rsidRPr="6958420E">
        <w:t>Pealkiri – muutmise seaduse pealkiri ei vaja normitehnilist märkust (NTM) ega joonealust viidet, sest see lisatakse muudetavasse seadusesse, nt § 1 p 9 jj.</w:t>
      </w:r>
    </w:p>
  </w:comment>
  <w:comment w:id="8" w:author="Kärt Voor - JUSTDIGI" w:date="2025-03-17T11:01:00Z" w:initials="KJ">
    <w:p w14:paraId="78F5BEC7" w14:textId="5748EE38" w:rsidR="00CB7BF3" w:rsidRDefault="00CB7BF3">
      <w:r>
        <w:annotationRef/>
      </w:r>
      <w:r w:rsidRPr="4665E036">
        <w:t>Palume viidata lõike täpsusega või esitada norm kujul, nagu on esitatud lg-s 3(1): ".. sätestatud biokütuse säästlikkuse kriteeriumitele vastavuse tõendamise tingimuste....", sest viidatud norm reguleerib justnimelt kriteeriumitele vastavuse tõendamist.</w:t>
      </w:r>
    </w:p>
  </w:comment>
  <w:comment w:id="16" w:author="Kärt Voor - JUSTDIGI" w:date="2025-03-17T11:36:00Z" w:initials="KJ">
    <w:p w14:paraId="68F3CC41" w14:textId="77E4D079" w:rsidR="00CB7BF3" w:rsidRDefault="00CB7BF3">
      <w:r>
        <w:annotationRef/>
      </w:r>
      <w:r w:rsidRPr="6D5D37D0">
        <w:t>Vormelist peab nähtuma, kuhu lisatav kuulub - 5. ptk viimaseks või 6. ptk esimeseks.</w:t>
      </w:r>
    </w:p>
  </w:comment>
  <w:comment w:id="21" w:author="Kärt Voor - JUSTDIGI" w:date="2025-03-17T11:39:00Z" w:initials="KJ">
    <w:p w14:paraId="6B3FAF33" w14:textId="3EC5C201" w:rsidR="00CB7BF3" w:rsidRDefault="00CB7BF3">
      <w:r>
        <w:annotationRef/>
      </w:r>
      <w:r w:rsidRPr="69D108ED">
        <w:t>Volitusnorm esitatakse trafaretses sõnastuses: teema, kehtestaja ja akt.</w:t>
      </w:r>
    </w:p>
  </w:comment>
  <w:comment w:id="26" w:author="Moonika Kuusk - JUSTDIGI" w:date="2025-03-25T08:34:00Z" w:initials="MJ">
    <w:p w14:paraId="32A24558" w14:textId="79C61863" w:rsidR="00C76CF2" w:rsidRDefault="00C76CF2">
      <w:r>
        <w:annotationRef/>
      </w:r>
      <w:r w:rsidRPr="045C3D58">
        <w:t>Kui siin mõeldakse sama, millele lause esimeses pooles viidati, siis nt "selliste seadmete, pumpade ja salvestite".</w:t>
      </w:r>
    </w:p>
  </w:comment>
  <w:comment w:id="25" w:author="Kärt Voor - JUSTDIGI" w:date="2025-03-17T11:50:00Z" w:initials="KJ">
    <w:p w14:paraId="2980ED1D" w14:textId="4690AEEA" w:rsidR="00CB7BF3" w:rsidRDefault="00CB7BF3">
      <w:r>
        <w:annotationRef/>
      </w:r>
      <w:r w:rsidRPr="29EC3F63">
        <w:t>Kuivõrd lisatav soovitakse panna normi, mis reguleerib paigaldist ja sideehitist, siis ei ole see sobiv koht. Palume lisatav lisada normi, mis reguleerib tehnosüsteeme.</w:t>
      </w:r>
    </w:p>
  </w:comment>
  <w:comment w:id="27" w:author="Kärt Voor - JUSTDIGI" w:date="2025-03-17T14:55:00Z" w:initials="KJ">
    <w:p w14:paraId="628CA05F" w14:textId="1C0AC8D0" w:rsidR="00CB7BF3" w:rsidRDefault="00CB7BF3">
      <w:r>
        <w:annotationRef/>
      </w:r>
      <w:r w:rsidRPr="1BBE2F2A">
        <w:t>Palume üle vaadata, kas valitud paragrahv on selle normi jaoks sobiv, sest ptk, kuhu lisatav kuulub reguleerib paigaldise ja sideehitisega seonduvat. Kui päikeseenergiaseade ei ole kumbki, siis on norm vales asukohas.</w:t>
      </w:r>
    </w:p>
  </w:comment>
  <w:comment w:id="29" w:author="Moonika Kuusk - JUSTDIGI" w:date="2025-03-04T11:16:00Z" w:initials="MK">
    <w:p w14:paraId="3BD34C13" w14:textId="77777777" w:rsidR="00F72325" w:rsidRDefault="00F72325" w:rsidP="00F72325">
      <w:pPr>
        <w:pStyle w:val="Kommentaaritekst"/>
        <w:jc w:val="left"/>
      </w:pPr>
      <w:r>
        <w:rPr>
          <w:rStyle w:val="Kommentaariviide"/>
        </w:rPr>
        <w:annotationRef/>
      </w:r>
      <w:r>
        <w:t>Tabelite ette ja järele samamoodi jutumärgid lisada.</w:t>
      </w:r>
    </w:p>
  </w:comment>
  <w:comment w:id="49" w:author="Kärt Voor - JUSTDIGI" w:date="2025-03-17T15:11:00Z" w:initials="KJ">
    <w:p w14:paraId="10A1D47C" w14:textId="6551F9FA" w:rsidR="00CB7BF3" w:rsidRDefault="00CB7BF3">
      <w:r>
        <w:annotationRef/>
      </w:r>
      <w:r w:rsidRPr="30D9F766">
        <w:t>Palume kasutada trafaretset vol.normi sõnastust: teema, kehtestaja, akt.</w:t>
      </w:r>
    </w:p>
  </w:comment>
  <w:comment w:id="53" w:author="Kärt Voor - JUSTDIGI" w:date="2025-03-17T15:14:00Z" w:initials="KJ">
    <w:p w14:paraId="2836BDED" w14:textId="76EAB638" w:rsidR="00CB7BF3" w:rsidRDefault="00CB7BF3">
      <w:r>
        <w:annotationRef/>
      </w:r>
      <w:r w:rsidRPr="68FD5D5D">
        <w:t>Elektrienergiat puudutavad p-d 1-5. Seega palume lisatav p lisada teiste elektrienergiat puudutavate punktide juurde.</w:t>
      </w:r>
    </w:p>
  </w:comment>
  <w:comment w:id="55" w:author="Kärt Voor - JUSTDIGI" w:date="2025-03-17T15:29:00Z" w:initials="KJ">
    <w:p w14:paraId="5841A4DE" w14:textId="3878E4D9" w:rsidR="00CB7BF3" w:rsidRDefault="00CB7BF3">
      <w:r>
        <w:annotationRef/>
      </w:r>
      <w:r w:rsidRPr="57B95CAE">
        <w:t>See sõna on üleliigne. Piisab, kui märkida: mis tagavad, et laadimispunkt võimaldab:</w:t>
      </w:r>
    </w:p>
  </w:comment>
  <w:comment w:id="79" w:author="Kärt Voor - JUSTDIGI" w:date="2025-03-19T14:44:00Z" w:initials="KJ">
    <w:p w14:paraId="7308101B" w14:textId="610BFBB6" w:rsidR="00CB7BF3" w:rsidRDefault="00CB7BF3">
      <w:r>
        <w:annotationRef/>
      </w:r>
      <w:r w:rsidRPr="150A3047">
        <w:t>Mis õiguslik sisu on sellele lauseosal? Palume seda selgitada või EN-st välja jätta.</w:t>
      </w:r>
    </w:p>
  </w:comment>
  <w:comment w:id="83" w:author="Kärt Voor - JUSTDIGI" w:date="2025-03-19T15:20:00Z" w:initials="KJ">
    <w:p w14:paraId="4E7FBEBB" w14:textId="7E8E0318" w:rsidR="00CB7BF3" w:rsidRDefault="00CB7BF3">
      <w:r>
        <w:annotationRef/>
      </w:r>
      <w:r w:rsidRPr="4073D840">
        <w:t>p-s 2 on 2x, p-s 6 ka 2x. Seetõttu on täiend "läbivalt" vajalik.</w:t>
      </w:r>
    </w:p>
  </w:comment>
  <w:comment w:id="93" w:author="Moonika Kuusk - JUSTDIGI" w:date="2025-03-04T14:21:00Z" w:initials="MK">
    <w:p w14:paraId="24EF9C99" w14:textId="77777777" w:rsidR="00521BEB" w:rsidRDefault="00521BEB" w:rsidP="00521BEB">
      <w:pPr>
        <w:pStyle w:val="Kommentaaritekst"/>
        <w:jc w:val="left"/>
      </w:pPr>
      <w:r>
        <w:rPr>
          <w:rStyle w:val="Kommentaariviide"/>
        </w:rPr>
        <w:annotationRef/>
      </w:r>
      <w:r>
        <w:t>See teine lause oli vist kogemata siia sattunud? Teine lause oli täpselt sama, mis kehtivas seaduses, ja muudetakse ju ka ainult esimest lauset.</w:t>
      </w:r>
    </w:p>
  </w:comment>
  <w:comment w:id="98" w:author="Kärt Voor - JUSTDIGI" w:date="2025-03-24T11:27:00Z" w:initials="KJ">
    <w:p w14:paraId="288503EE" w14:textId="00F17935" w:rsidR="00C76CF2" w:rsidRDefault="00C76CF2">
      <w:r>
        <w:annotationRef/>
      </w:r>
      <w:r w:rsidRPr="3FFF59D5">
        <w:t>Palume EN muuta, ja p 7 asemel täiendada p-ga 5(1), sest p 6 on dok nr jmt.</w:t>
      </w:r>
    </w:p>
  </w:comment>
  <w:comment w:id="102" w:author="Moonika Kuusk - JUSTDIGI" w:date="2025-03-04T14:36:00Z" w:initials="MK">
    <w:p w14:paraId="53034DA2" w14:textId="77777777" w:rsidR="005B6BFF" w:rsidRDefault="005B6BFF" w:rsidP="005B6BFF">
      <w:pPr>
        <w:pStyle w:val="Kommentaaritekst"/>
        <w:jc w:val="left"/>
      </w:pPr>
      <w:r>
        <w:rPr>
          <w:rStyle w:val="Kommentaariviide"/>
        </w:rPr>
        <w:annotationRef/>
      </w:r>
      <w:r>
        <w:t>2</w:t>
      </w:r>
      <w:r>
        <w:rPr>
          <w:vertAlign w:val="superscript"/>
        </w:rPr>
        <w:t>1?</w:t>
      </w:r>
    </w:p>
  </w:comment>
  <w:comment w:id="103" w:author="Kärt Voor - JUSTDIGI" w:date="2025-03-24T11:26:00Z" w:initials="KJ">
    <w:p w14:paraId="76442A6A" w14:textId="3749421B" w:rsidR="00C76CF2" w:rsidRDefault="00C76CF2">
      <w:r>
        <w:annotationRef/>
      </w:r>
      <w:r w:rsidRPr="38CA4E44">
        <w:t>SK kohaselt: Muudatuse tulemusel laiendatakse teiste Euroopa Liidu liikmesriikide päritolutunnistuste kasutamist, sest andmed Eesti päritolutunnistusel on andmed, mis võivad välisriigi omal olla mõlemal sertifikaadil laiali, s.t osa teavet GO (</w:t>
      </w:r>
      <w:r w:rsidRPr="388132A8">
        <w:rPr>
          <w:i/>
          <w:iCs/>
        </w:rPr>
        <w:t>Guarantee of Origin</w:t>
      </w:r>
      <w:r w:rsidRPr="09E0925E">
        <w:t>) sertifikaadil, osa PoS (</w:t>
      </w:r>
      <w:r w:rsidRPr="496D299A">
        <w:rPr>
          <w:i/>
          <w:iCs/>
        </w:rPr>
        <w:t>Proof of Sustainability</w:t>
      </w:r>
      <w:r w:rsidRPr="2D5048A0">
        <w:t>) sertifikaadil.</w:t>
      </w:r>
    </w:p>
    <w:p w14:paraId="480C3ECA" w14:textId="6919927D" w:rsidR="00C76CF2" w:rsidRDefault="00C76CF2"/>
    <w:p w14:paraId="454D246E" w14:textId="5C02943E" w:rsidR="00C76CF2" w:rsidRDefault="00C76CF2">
      <w:r w:rsidRPr="32727FB3">
        <w:t>Kui see "tõendus" on tegelikult teiste liikmesriikide päritolutunnistuste kasutamine, siis palume seda ka normis märkida. Hetkel ei ole selge, mis on "tõendus".</w:t>
      </w:r>
    </w:p>
  </w:comment>
  <w:comment w:id="105" w:author="Kärt Voor - JUSTDIGI" w:date="2025-03-24T11:30:00Z" w:initials="KJ">
    <w:p w14:paraId="43B3C7AD" w14:textId="684348B4" w:rsidR="00C76CF2" w:rsidRDefault="00C76CF2">
      <w:r>
        <w:annotationRef/>
      </w:r>
      <w:r w:rsidRPr="7ED2FE48">
        <w:t>EN tuleb muuta, sest lg 13 on juba kasutuses jõustumisega 1.6.25.</w:t>
      </w:r>
    </w:p>
  </w:comment>
  <w:comment w:id="110" w:author="Kärt Voor - JUSTDIGI" w:date="2025-03-25T10:14:00Z" w:initials="KJ">
    <w:p w14:paraId="62775A0C" w14:textId="73CAB46B" w:rsidR="00C76CF2" w:rsidRDefault="00C76CF2">
      <w:r>
        <w:annotationRef/>
      </w:r>
      <w:r w:rsidRPr="39D8E998">
        <w:t>Kordame I ringil esitatud märkust: taastuvenergia eelisarendusala oleks täpsem nimetada tuuleenergia eelisarendusalaks, kuna see puudutab ainult tuuleenergiat. Palume EN parandada.</w:t>
      </w:r>
    </w:p>
  </w:comment>
  <w:comment w:id="112" w:author="Kärt Voor - JUSTDIGI" w:date="2025-03-24T11:39:00Z" w:initials="KJ">
    <w:p w14:paraId="30BB4A90" w14:textId="434AC461" w:rsidR="00C76CF2" w:rsidRDefault="00C76CF2">
      <w:r>
        <w:annotationRef/>
      </w:r>
      <w:r w:rsidRPr="6E9DEC6B">
        <w:t>SK: Paragrahvi 3215 lõikes 3 sätestatakse uus mõiste „eelisarendusalad“, mis on osa taastuvenergia aladest, täpsemalt taastuvenergia ala maismaal, mis vastab kõigile järgmistele tingimustele: </w:t>
      </w:r>
    </w:p>
    <w:p w14:paraId="360132F2" w14:textId="3E5E4A64" w:rsidR="00C76CF2" w:rsidRDefault="00C76CF2"/>
    <w:p w14:paraId="5C5EE70D" w14:textId="261D95E3" w:rsidR="00C76CF2" w:rsidRDefault="00C76CF2">
      <w:r w:rsidRPr="2D10E500">
        <w:t xml:space="preserve">Seetõttu vaja normi täiendada, et need </w:t>
      </w:r>
      <w:r w:rsidRPr="2D10E500">
        <w:t>tingimused peavad koos esinema.</w:t>
      </w:r>
    </w:p>
  </w:comment>
  <w:comment w:id="115" w:author="Kärt Voor - JUSTDIGI" w:date="2025-03-24T11:32:00Z" w:initials="KJ">
    <w:p w14:paraId="5EDBE166" w14:textId="712D0CFC" w:rsidR="00C76CF2" w:rsidRDefault="00C76CF2">
      <w:r>
        <w:annotationRef/>
      </w:r>
      <w:r w:rsidRPr="1AD56EB1">
        <w:t>Kui on tegu direktiivi ülevõtmisega, siis peab olema see direktiiv esitatud ka normitehnilises märkuses.</w:t>
      </w:r>
    </w:p>
  </w:comment>
  <w:comment w:id="119" w:author="Kärt Voor - JUSTDIGI" w:date="2025-03-24T11:53:00Z" w:initials="KJ">
    <w:p w14:paraId="787646EB" w14:textId="48F0DA2A" w:rsidR="00C76CF2" w:rsidRDefault="00C76CF2">
      <w:r>
        <w:annotationRef/>
      </w:r>
      <w:r w:rsidRPr="60DC2B1F">
        <w:t>Kui vaadata pealkirju, siis kas kuuluks see lg § 32(19)? Kui jah, siis palume EN muuta.</w:t>
      </w:r>
    </w:p>
  </w:comment>
  <w:comment w:id="136" w:author="Kärt Voor - JUSTDIGI" w:date="2025-03-24T15:12:00Z" w:initials="KJ">
    <w:p w14:paraId="57B650EF" w14:textId="7E44DEB6" w:rsidR="00C76CF2" w:rsidRDefault="00C76CF2">
      <w:r>
        <w:annotationRef/>
      </w:r>
      <w:r w:rsidRPr="21E47AF9">
        <w:t>Kuupäev kas möödas või saabub õige pea. Seetõttu tuleb kuupäevad üle vaadata ja ajakohastada.</w:t>
      </w:r>
    </w:p>
  </w:comment>
  <w:comment w:id="143" w:author="Kärt Voor - JUSTDIGI" w:date="2025-03-24T15:22:00Z" w:initials="KJ">
    <w:p w14:paraId="0738D524" w14:textId="593762DD" w:rsidR="00C76CF2" w:rsidRDefault="00C76CF2">
      <w:r>
        <w:annotationRef/>
      </w:r>
      <w:r w:rsidRPr="0C6358BB">
        <w:t>Ka koma peab olema hõlmatud.</w:t>
      </w:r>
    </w:p>
  </w:comment>
  <w:comment w:id="145" w:author="Kärt Voor - JUSTDIGI" w:date="2025-03-24T15:28:00Z" w:initials="KJ">
    <w:p w14:paraId="0B36905E" w14:textId="18D675F7" w:rsidR="00C76CF2" w:rsidRDefault="00C76CF2">
      <w:r>
        <w:annotationRef/>
      </w:r>
      <w:r w:rsidRPr="435FC692">
        <w:t xml:space="preserve">SK: </w:t>
      </w:r>
      <w:r w:rsidRPr="337FFC5E">
        <w:rPr>
          <w:b/>
          <w:bCs/>
        </w:rPr>
        <w:t>Punktiga 8</w:t>
      </w:r>
      <w:r w:rsidRPr="791BAF24">
        <w:t xml:space="preserve"> täpsustatakse § 28(2) lõikes 4, et taastuvenergia projektide ajakohastamisel peab KMH sisaldama vaid ajakohastamisega kaasneva muudatuse mõju, st ei arvestata tegevuse enda mõju.</w:t>
      </w:r>
    </w:p>
    <w:p w14:paraId="2D69C373" w14:textId="31FCD273" w:rsidR="00C76CF2" w:rsidRDefault="00C76CF2"/>
    <w:p w14:paraId="50A55373" w14:textId="6C0C0CF4" w:rsidR="00C76CF2" w:rsidRDefault="00C76CF2">
      <w:r w:rsidRPr="1B996111">
        <w:t>See "kogutava teabe ulatus" on ebaselge ja ei ole aru saada, mis see on. Otsus sisaldab ulatust - palume sätestada, mida see otsus sisaldab.</w:t>
      </w:r>
    </w:p>
  </w:comment>
  <w:comment w:id="146" w:author="Kärt Voor - JUSTDIGI" w:date="2025-03-24T15:26:00Z" w:initials="KJ">
    <w:p w14:paraId="5AC8F491" w14:textId="4BEDB9C8" w:rsidR="00C76CF2" w:rsidRDefault="00C76CF2">
      <w:r>
        <w:annotationRef/>
      </w:r>
      <w:r w:rsidRPr="061F890D">
        <w:t>Kooskõlastuse või arvamuse? - palume arvestada HMS-ga ja kasutada sisuliselt õiget.</w:t>
      </w:r>
    </w:p>
  </w:comment>
  <w:comment w:id="147" w:author="Moonika Kuusk - JUSTDIGI" w:date="2025-03-12T09:32:00Z" w:initials="MK">
    <w:p w14:paraId="348A1352" w14:textId="77777777" w:rsidR="00D76D7C" w:rsidRDefault="00D76D7C" w:rsidP="00D76D7C">
      <w:pPr>
        <w:pStyle w:val="Kommentaaritekst"/>
        <w:jc w:val="left"/>
      </w:pPr>
      <w:r>
        <w:rPr>
          <w:rStyle w:val="Kommentaariviide"/>
        </w:rPr>
        <w:annotationRef/>
      </w:r>
      <w:r>
        <w:t>Pakun välja teise võimaliku sõnastusvariandi, kuna praegust on minu hinnangul veidi raske korduva mine-vormi tõttu mõista. Loodetavasti jäid mõte ja rõhuasetused õigeks:</w:t>
      </w:r>
    </w:p>
    <w:p w14:paraId="3013EEAE" w14:textId="77777777" w:rsidR="00D76D7C" w:rsidRDefault="00D76D7C" w:rsidP="00D76D7C">
      <w:pPr>
        <w:pStyle w:val="Kommentaaritekst"/>
        <w:jc w:val="left"/>
      </w:pPr>
    </w:p>
    <w:p w14:paraId="090349A5" w14:textId="77777777" w:rsidR="00D76D7C" w:rsidRDefault="00D76D7C" w:rsidP="00D76D7C">
      <w:pPr>
        <w:pStyle w:val="Kommentaaritekst"/>
        <w:jc w:val="left"/>
      </w:pPr>
      <w:r>
        <w:t>(3) Otsustaja määrab arendajale tähtaja, et esitada kontrollimiseks käesoleva seaduse § 18 lõike 6 kohane täiendatud programmi nõuetele vastavus, koostada § 20 lõike 1 kohane keskkonnamõju hindamise aruanne ning esitada kontrollimiseks § 22 lõike 1 kohane nõuetele vastavus.</w:t>
      </w:r>
    </w:p>
  </w:comment>
  <w:comment w:id="148" w:author="Kärt Voor - JUSTDIGI" w:date="2025-03-24T15:31:00Z" w:initials="KJ">
    <w:p w14:paraId="193F4056" w14:textId="0D7B4B31" w:rsidR="00C76CF2" w:rsidRDefault="00C76CF2">
      <w:r>
        <w:annotationRef/>
      </w:r>
      <w:r w:rsidRPr="18E289ED">
        <w:t>Siin ja mujal - palume selgitada, miks ei kasutata HMS termineid. Põhjendamatu hälbimine HMS-st ei ole lubatud.</w:t>
      </w:r>
    </w:p>
  </w:comment>
  <w:comment w:id="153" w:author="Kärt Voor - JUSTDIGI" w:date="2025-03-24T15:35:00Z" w:initials="KJ">
    <w:p w14:paraId="02184B64" w14:textId="69CF2E16" w:rsidR="00C76CF2" w:rsidRDefault="00C76CF2">
      <w:r>
        <w:annotationRef/>
      </w:r>
      <w:r w:rsidRPr="14DE7E4C">
        <w:t>Koma.</w:t>
      </w:r>
    </w:p>
  </w:comment>
  <w:comment w:id="155" w:author="Kärt Voor - JUSTDIGI" w:date="2025-03-24T15:36:00Z" w:initials="KJ">
    <w:p w14:paraId="6F153178" w14:textId="758E4EB1" w:rsidR="00C76CF2" w:rsidRDefault="00C76CF2">
      <w:r>
        <w:annotationRef/>
      </w:r>
      <w:r w:rsidRPr="07AE19B6">
        <w:t>Tuleb lisada ka millist lõiget täiendatakse.</w:t>
      </w:r>
    </w:p>
  </w:comment>
  <w:comment w:id="158" w:author="Kärt Voor - JUSTDIGI" w:date="2025-03-24T15:36:00Z" w:initials="KJ">
    <w:p w14:paraId="7705086B" w14:textId="6AE09108" w:rsidR="00C76CF2" w:rsidRDefault="00C76CF2">
      <w:r>
        <w:annotationRef/>
      </w:r>
      <w:r w:rsidRPr="410CAA92">
        <w:t xml:space="preserve">Ulatuslike muudatuste korral ei ole kohane nende jõustamine üldkorras. Ka rakendusaktid peavad jõustuma seadusmuudatustega üheaegselt ja seetõttu on vaja üldkorrast </w:t>
      </w:r>
      <w:r w:rsidRPr="410CAA92">
        <w:t>erinevat jõustumisaega (alus: NT § 14 lg 1). Seetõttu tuleb jõustumisaega muuta.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7B69F7" w15:done="0"/>
  <w15:commentEx w15:paraId="78F5BEC7" w15:done="0"/>
  <w15:commentEx w15:paraId="68F3CC41" w15:done="0"/>
  <w15:commentEx w15:paraId="6B3FAF33" w15:done="0"/>
  <w15:commentEx w15:paraId="32A24558" w15:done="0"/>
  <w15:commentEx w15:paraId="2980ED1D" w15:done="0"/>
  <w15:commentEx w15:paraId="628CA05F" w15:done="0"/>
  <w15:commentEx w15:paraId="3BD34C13" w15:done="0"/>
  <w15:commentEx w15:paraId="10A1D47C" w15:done="0"/>
  <w15:commentEx w15:paraId="2836BDED" w15:done="0"/>
  <w15:commentEx w15:paraId="5841A4DE" w15:done="0"/>
  <w15:commentEx w15:paraId="7308101B" w15:done="0"/>
  <w15:commentEx w15:paraId="4E7FBEBB" w15:done="0"/>
  <w15:commentEx w15:paraId="24EF9C99" w15:done="0"/>
  <w15:commentEx w15:paraId="288503EE" w15:done="0"/>
  <w15:commentEx w15:paraId="53034DA2" w15:done="0"/>
  <w15:commentEx w15:paraId="454D246E" w15:done="0"/>
  <w15:commentEx w15:paraId="43B3C7AD" w15:done="0"/>
  <w15:commentEx w15:paraId="62775A0C" w15:done="0"/>
  <w15:commentEx w15:paraId="5C5EE70D" w15:done="0"/>
  <w15:commentEx w15:paraId="5EDBE166" w15:done="0"/>
  <w15:commentEx w15:paraId="787646EB" w15:done="0"/>
  <w15:commentEx w15:paraId="57B650EF" w15:done="0"/>
  <w15:commentEx w15:paraId="0738D524" w15:done="0"/>
  <w15:commentEx w15:paraId="50A55373" w15:done="0"/>
  <w15:commentEx w15:paraId="5AC8F491" w15:done="0"/>
  <w15:commentEx w15:paraId="090349A5" w15:done="0"/>
  <w15:commentEx w15:paraId="193F4056" w15:done="0"/>
  <w15:commentEx w15:paraId="02184B64" w15:done="0"/>
  <w15:commentEx w15:paraId="6F153178" w15:done="0"/>
  <w15:commentEx w15:paraId="770508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D15299" w16cex:dateUtc="2025-03-17T09:42:00Z"/>
  <w16cex:commentExtensible w16cex:durableId="65D512B2" w16cex:dateUtc="2025-03-17T09:01:00Z"/>
  <w16cex:commentExtensible w16cex:durableId="6DAEFCA9" w16cex:dateUtc="2025-03-17T09:36:00Z"/>
  <w16cex:commentExtensible w16cex:durableId="745E8980" w16cex:dateUtc="2025-03-17T09:39:00Z"/>
  <w16cex:commentExtensible w16cex:durableId="1D1630F5" w16cex:dateUtc="2025-03-25T06:34:00Z"/>
  <w16cex:commentExtensible w16cex:durableId="310211AB" w16cex:dateUtc="2025-03-17T09:50:00Z"/>
  <w16cex:commentExtensible w16cex:durableId="6DE7CF0E" w16cex:dateUtc="2025-03-17T12:55:00Z"/>
  <w16cex:commentExtensible w16cex:durableId="719010D9" w16cex:dateUtc="2025-03-04T09:16:00Z"/>
  <w16cex:commentExtensible w16cex:durableId="1354C49E" w16cex:dateUtc="2025-03-17T13:11:00Z"/>
  <w16cex:commentExtensible w16cex:durableId="6E5D6DA9" w16cex:dateUtc="2025-03-17T13:14:00Z"/>
  <w16cex:commentExtensible w16cex:durableId="17F1FA79" w16cex:dateUtc="2025-03-17T13:29:00Z"/>
  <w16cex:commentExtensible w16cex:durableId="12F7FE83" w16cex:dateUtc="2025-03-19T12:44:00Z"/>
  <w16cex:commentExtensible w16cex:durableId="11D85437" w16cex:dateUtc="2025-03-19T13:20:00Z"/>
  <w16cex:commentExtensible w16cex:durableId="62230D02" w16cex:dateUtc="2025-03-04T12:21:00Z"/>
  <w16cex:commentExtensible w16cex:durableId="7D0B41A5" w16cex:dateUtc="2025-03-24T09:27:00Z"/>
  <w16cex:commentExtensible w16cex:durableId="3AC252DE" w16cex:dateUtc="2025-03-04T12:36:00Z"/>
  <w16cex:commentExtensible w16cex:durableId="5FA5DAF4" w16cex:dateUtc="2025-03-24T09:26:00Z"/>
  <w16cex:commentExtensible w16cex:durableId="194367FC" w16cex:dateUtc="2025-03-24T09:30:00Z"/>
  <w16cex:commentExtensible w16cex:durableId="10517260" w16cex:dateUtc="2025-03-25T08:14:00Z"/>
  <w16cex:commentExtensible w16cex:durableId="07B724D5" w16cex:dateUtc="2025-03-24T09:39:00Z"/>
  <w16cex:commentExtensible w16cex:durableId="1C74798C" w16cex:dateUtc="2025-03-24T09:32:00Z"/>
  <w16cex:commentExtensible w16cex:durableId="170DE719" w16cex:dateUtc="2025-03-24T09:53:00Z"/>
  <w16cex:commentExtensible w16cex:durableId="0A676052" w16cex:dateUtc="2025-03-24T13:12:00Z"/>
  <w16cex:commentExtensible w16cex:durableId="5604A41D" w16cex:dateUtc="2025-03-24T13:22:00Z"/>
  <w16cex:commentExtensible w16cex:durableId="5AFB87B0" w16cex:dateUtc="2025-03-24T13:28:00Z"/>
  <w16cex:commentExtensible w16cex:durableId="62351C2D" w16cex:dateUtc="2025-03-24T13:26:00Z"/>
  <w16cex:commentExtensible w16cex:durableId="576933FD" w16cex:dateUtc="2025-03-12T07:32:00Z"/>
  <w16cex:commentExtensible w16cex:durableId="77F451BE" w16cex:dateUtc="2025-03-24T13:31:00Z"/>
  <w16cex:commentExtensible w16cex:durableId="33043859" w16cex:dateUtc="2025-03-24T13:35:00Z"/>
  <w16cex:commentExtensible w16cex:durableId="3215A598" w16cex:dateUtc="2025-03-24T13:36:00Z"/>
  <w16cex:commentExtensible w16cex:durableId="7EC03389" w16cex:dateUtc="2025-03-24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7B69F7" w16cid:durableId="22D15299"/>
  <w16cid:commentId w16cid:paraId="78F5BEC7" w16cid:durableId="65D512B2"/>
  <w16cid:commentId w16cid:paraId="68F3CC41" w16cid:durableId="6DAEFCA9"/>
  <w16cid:commentId w16cid:paraId="6B3FAF33" w16cid:durableId="745E8980"/>
  <w16cid:commentId w16cid:paraId="32A24558" w16cid:durableId="1D1630F5"/>
  <w16cid:commentId w16cid:paraId="2980ED1D" w16cid:durableId="310211AB"/>
  <w16cid:commentId w16cid:paraId="628CA05F" w16cid:durableId="6DE7CF0E"/>
  <w16cid:commentId w16cid:paraId="3BD34C13" w16cid:durableId="719010D9"/>
  <w16cid:commentId w16cid:paraId="10A1D47C" w16cid:durableId="1354C49E"/>
  <w16cid:commentId w16cid:paraId="2836BDED" w16cid:durableId="6E5D6DA9"/>
  <w16cid:commentId w16cid:paraId="5841A4DE" w16cid:durableId="17F1FA79"/>
  <w16cid:commentId w16cid:paraId="7308101B" w16cid:durableId="12F7FE83"/>
  <w16cid:commentId w16cid:paraId="4E7FBEBB" w16cid:durableId="11D85437"/>
  <w16cid:commentId w16cid:paraId="24EF9C99" w16cid:durableId="62230D02"/>
  <w16cid:commentId w16cid:paraId="288503EE" w16cid:durableId="7D0B41A5"/>
  <w16cid:commentId w16cid:paraId="53034DA2" w16cid:durableId="3AC252DE"/>
  <w16cid:commentId w16cid:paraId="454D246E" w16cid:durableId="5FA5DAF4"/>
  <w16cid:commentId w16cid:paraId="43B3C7AD" w16cid:durableId="194367FC"/>
  <w16cid:commentId w16cid:paraId="62775A0C" w16cid:durableId="10517260"/>
  <w16cid:commentId w16cid:paraId="5C5EE70D" w16cid:durableId="07B724D5"/>
  <w16cid:commentId w16cid:paraId="5EDBE166" w16cid:durableId="1C74798C"/>
  <w16cid:commentId w16cid:paraId="787646EB" w16cid:durableId="170DE719"/>
  <w16cid:commentId w16cid:paraId="57B650EF" w16cid:durableId="0A676052"/>
  <w16cid:commentId w16cid:paraId="0738D524" w16cid:durableId="5604A41D"/>
  <w16cid:commentId w16cid:paraId="50A55373" w16cid:durableId="5AFB87B0"/>
  <w16cid:commentId w16cid:paraId="5AC8F491" w16cid:durableId="62351C2D"/>
  <w16cid:commentId w16cid:paraId="090349A5" w16cid:durableId="576933FD"/>
  <w16cid:commentId w16cid:paraId="193F4056" w16cid:durableId="77F451BE"/>
  <w16cid:commentId w16cid:paraId="02184B64" w16cid:durableId="33043859"/>
  <w16cid:commentId w16cid:paraId="6F153178" w16cid:durableId="3215A598"/>
  <w16cid:commentId w16cid:paraId="7705086B" w16cid:durableId="7EC033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9D201" w14:textId="77777777" w:rsidR="00C76A3E" w:rsidRDefault="00C76A3E" w:rsidP="0014591F">
      <w:pPr>
        <w:spacing w:line="240" w:lineRule="auto"/>
      </w:pPr>
      <w:r>
        <w:separator/>
      </w:r>
    </w:p>
  </w:endnote>
  <w:endnote w:type="continuationSeparator" w:id="0">
    <w:p w14:paraId="6B94E333" w14:textId="77777777" w:rsidR="00C76A3E" w:rsidRDefault="00C76A3E" w:rsidP="0014591F">
      <w:pPr>
        <w:spacing w:line="240" w:lineRule="auto"/>
      </w:pPr>
      <w:r>
        <w:continuationSeparator/>
      </w:r>
    </w:p>
  </w:endnote>
  <w:endnote w:type="continuationNotice" w:id="1">
    <w:p w14:paraId="40ABFBA2" w14:textId="77777777" w:rsidR="00C76A3E" w:rsidRDefault="00C76A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37B4C" w14:textId="77777777" w:rsidR="0014591F" w:rsidRPr="000C3441" w:rsidRDefault="0014591F">
    <w:pPr>
      <w:jc w:val="center"/>
      <w:rPr>
        <w:rFonts w:cs="Times New Roman"/>
      </w:rPr>
    </w:pPr>
    <w:r w:rsidRPr="000C3441">
      <w:rPr>
        <w:rFonts w:cs="Times New Roman"/>
      </w:rPr>
      <w:fldChar w:fldCharType="begin"/>
    </w:r>
    <w:r w:rsidRPr="000C3441">
      <w:rPr>
        <w:rFonts w:cs="Times New Roman"/>
      </w:rPr>
      <w:instrText>PAGE</w:instrText>
    </w:r>
    <w:r w:rsidRPr="000C3441">
      <w:rPr>
        <w:rFonts w:cs="Times New Roman"/>
      </w:rPr>
      <w:fldChar w:fldCharType="separate"/>
    </w:r>
    <w:r w:rsidRPr="000C3441">
      <w:rPr>
        <w:rFonts w:cs="Times New Roman"/>
      </w:rPr>
      <w:t>2</w:t>
    </w:r>
    <w:r w:rsidRPr="000C3441">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37D29" w14:textId="77777777" w:rsidR="00C76A3E" w:rsidRDefault="00C76A3E" w:rsidP="0014591F">
      <w:pPr>
        <w:spacing w:line="240" w:lineRule="auto"/>
      </w:pPr>
      <w:r>
        <w:separator/>
      </w:r>
    </w:p>
  </w:footnote>
  <w:footnote w:type="continuationSeparator" w:id="0">
    <w:p w14:paraId="3A59FC0E" w14:textId="77777777" w:rsidR="00C76A3E" w:rsidRDefault="00C76A3E" w:rsidP="0014591F">
      <w:pPr>
        <w:spacing w:line="240" w:lineRule="auto"/>
      </w:pPr>
      <w:r>
        <w:continuationSeparator/>
      </w:r>
    </w:p>
  </w:footnote>
  <w:footnote w:type="continuationNotice" w:id="1">
    <w:p w14:paraId="67E7622D" w14:textId="77777777" w:rsidR="00C76A3E" w:rsidRDefault="00C76A3E">
      <w:pPr>
        <w:spacing w:line="240" w:lineRule="auto"/>
      </w:pPr>
    </w:p>
  </w:footnote>
  <w:footnote w:id="2">
    <w:p w14:paraId="0C3E83AF" w14:textId="719637F6" w:rsidR="0014591F" w:rsidRDefault="0014591F" w:rsidP="0014591F">
      <w:pPr>
        <w:pStyle w:val="Allmrkusetekst"/>
      </w:pPr>
      <w:r w:rsidRPr="7B9DDE94">
        <w:rPr>
          <w:rStyle w:val="Allmrkuseviide"/>
        </w:rPr>
        <w:footnoteRef/>
      </w:r>
      <w:r>
        <w:t xml:space="preserve"> Euroopa Parlamendi ja nõukogu direktiiv (EL) 2023/2413, 18. oktoober 2023, millega muudetakse direktiivi (EL) 2018/2001, määrust (EL) 2018/1999 ja direktiivi 98/70/EÜ seoses taastuvatest energiaallikatest toodetud energia kasutamise edendamisega ning tunnistatakse kehtetuks nõukogu direktiiv (EL) 2015/652</w:t>
      </w:r>
      <w:del w:id="2" w:author="Moonika Kuusk - JUSTDIGI" w:date="2025-03-04T10:42:00Z" w16du:dateUtc="2025-03-04T08:42:00Z">
        <w:r w:rsidDel="00F21554">
          <w:delText>,</w:delText>
        </w:r>
      </w:del>
      <w:r>
        <w:t xml:space="preserve"> </w:t>
      </w:r>
      <w:ins w:id="3" w:author="Moonika Kuusk - JUSTDIGI" w:date="2025-03-04T10:42:00Z" w16du:dateUtc="2025-03-04T08:42:00Z">
        <w:r w:rsidR="00F21554">
          <w:t>(</w:t>
        </w:r>
      </w:ins>
      <w:r>
        <w:t>ELT L, 2023/2413, 31.10.2023</w:t>
      </w:r>
      <w:ins w:id="4" w:author="Moonika Kuusk - JUSTDIGI" w:date="2025-03-04T10:42:00Z" w16du:dateUtc="2025-03-04T08:42:00Z">
        <w:r w:rsidR="00F21554">
          <w:t>)</w:t>
        </w:r>
      </w:ins>
      <w:r w:rsidR="00646742">
        <w:t>.</w:t>
      </w:r>
    </w:p>
    <w:p w14:paraId="554E94E8" w14:textId="77777777" w:rsidR="0014591F" w:rsidRDefault="0014591F" w:rsidP="0014591F">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7684"/>
    <w:multiLevelType w:val="multilevel"/>
    <w:tmpl w:val="288CE8B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D2471"/>
    <w:multiLevelType w:val="hybridMultilevel"/>
    <w:tmpl w:val="7C149F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4E0C74"/>
    <w:multiLevelType w:val="hybridMultilevel"/>
    <w:tmpl w:val="A7B8B9EA"/>
    <w:lvl w:ilvl="0" w:tplc="98E05D1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EBA2AB5"/>
    <w:multiLevelType w:val="hybridMultilevel"/>
    <w:tmpl w:val="C0DEC0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315E00"/>
    <w:multiLevelType w:val="hybridMultilevel"/>
    <w:tmpl w:val="F5C8BB4E"/>
    <w:lvl w:ilvl="0" w:tplc="24EA88E6">
      <w:start w:val="1"/>
      <w:numFmt w:val="decimal"/>
      <w:lvlText w:val="%1."/>
      <w:lvlJc w:val="left"/>
      <w:pPr>
        <w:ind w:left="1020" w:hanging="360"/>
      </w:pPr>
    </w:lvl>
    <w:lvl w:ilvl="1" w:tplc="64DCA084">
      <w:start w:val="1"/>
      <w:numFmt w:val="decimal"/>
      <w:lvlText w:val="%2."/>
      <w:lvlJc w:val="left"/>
      <w:pPr>
        <w:ind w:left="1020" w:hanging="360"/>
      </w:pPr>
    </w:lvl>
    <w:lvl w:ilvl="2" w:tplc="93EAE9B2">
      <w:start w:val="1"/>
      <w:numFmt w:val="decimal"/>
      <w:lvlText w:val="%3."/>
      <w:lvlJc w:val="left"/>
      <w:pPr>
        <w:ind w:left="1020" w:hanging="360"/>
      </w:pPr>
    </w:lvl>
    <w:lvl w:ilvl="3" w:tplc="F3B4CE34">
      <w:start w:val="1"/>
      <w:numFmt w:val="decimal"/>
      <w:lvlText w:val="%4."/>
      <w:lvlJc w:val="left"/>
      <w:pPr>
        <w:ind w:left="1020" w:hanging="360"/>
      </w:pPr>
    </w:lvl>
    <w:lvl w:ilvl="4" w:tplc="4D08AB86">
      <w:start w:val="1"/>
      <w:numFmt w:val="decimal"/>
      <w:lvlText w:val="%5."/>
      <w:lvlJc w:val="left"/>
      <w:pPr>
        <w:ind w:left="1020" w:hanging="360"/>
      </w:pPr>
    </w:lvl>
    <w:lvl w:ilvl="5" w:tplc="C1AEAAF0">
      <w:start w:val="1"/>
      <w:numFmt w:val="decimal"/>
      <w:lvlText w:val="%6."/>
      <w:lvlJc w:val="left"/>
      <w:pPr>
        <w:ind w:left="1020" w:hanging="360"/>
      </w:pPr>
    </w:lvl>
    <w:lvl w:ilvl="6" w:tplc="340290F2">
      <w:start w:val="1"/>
      <w:numFmt w:val="decimal"/>
      <w:lvlText w:val="%7."/>
      <w:lvlJc w:val="left"/>
      <w:pPr>
        <w:ind w:left="1020" w:hanging="360"/>
      </w:pPr>
    </w:lvl>
    <w:lvl w:ilvl="7" w:tplc="41BC223A">
      <w:start w:val="1"/>
      <w:numFmt w:val="decimal"/>
      <w:lvlText w:val="%8."/>
      <w:lvlJc w:val="left"/>
      <w:pPr>
        <w:ind w:left="1020" w:hanging="360"/>
      </w:pPr>
    </w:lvl>
    <w:lvl w:ilvl="8" w:tplc="4EC2E712">
      <w:start w:val="1"/>
      <w:numFmt w:val="decimal"/>
      <w:lvlText w:val="%9."/>
      <w:lvlJc w:val="left"/>
      <w:pPr>
        <w:ind w:left="1020" w:hanging="360"/>
      </w:pPr>
    </w:lvl>
  </w:abstractNum>
  <w:abstractNum w:abstractNumId="5" w15:restartNumberingAfterBreak="0">
    <w:nsid w:val="644D1F1F"/>
    <w:multiLevelType w:val="hybridMultilevel"/>
    <w:tmpl w:val="288E4182"/>
    <w:lvl w:ilvl="0" w:tplc="4F42086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4490161">
    <w:abstractNumId w:val="3"/>
  </w:num>
  <w:num w:numId="2" w16cid:durableId="853374157">
    <w:abstractNumId w:val="5"/>
  </w:num>
  <w:num w:numId="3" w16cid:durableId="422458386">
    <w:abstractNumId w:val="0"/>
    <w:lvlOverride w:ilvl="0">
      <w:startOverride w:val="1"/>
    </w:lvlOverride>
  </w:num>
  <w:num w:numId="4" w16cid:durableId="201669680">
    <w:abstractNumId w:val="2"/>
  </w:num>
  <w:num w:numId="5" w16cid:durableId="738750528">
    <w:abstractNumId w:val="4"/>
  </w:num>
  <w:num w:numId="6" w16cid:durableId="70005896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onika Kuusk - JUSTDIGI">
    <w15:presenceInfo w15:providerId="AD" w15:userId="S::moonika.kuusk@justdigi.ee::98222d7a-311a-491a-9144-cc461724f79f"/>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91F"/>
    <w:rsid w:val="00013A4D"/>
    <w:rsid w:val="00022978"/>
    <w:rsid w:val="00023ADC"/>
    <w:rsid w:val="00023DE1"/>
    <w:rsid w:val="00025982"/>
    <w:rsid w:val="00032CE7"/>
    <w:rsid w:val="00033FC3"/>
    <w:rsid w:val="00043868"/>
    <w:rsid w:val="000637E9"/>
    <w:rsid w:val="00084F44"/>
    <w:rsid w:val="0008673F"/>
    <w:rsid w:val="000A5605"/>
    <w:rsid w:val="000A6F3A"/>
    <w:rsid w:val="000D1BBE"/>
    <w:rsid w:val="000D2242"/>
    <w:rsid w:val="000D438E"/>
    <w:rsid w:val="000D713E"/>
    <w:rsid w:val="000E0344"/>
    <w:rsid w:val="000E071C"/>
    <w:rsid w:val="000E7E64"/>
    <w:rsid w:val="000F0BA1"/>
    <w:rsid w:val="001002B8"/>
    <w:rsid w:val="0011153A"/>
    <w:rsid w:val="00117C6E"/>
    <w:rsid w:val="00120A72"/>
    <w:rsid w:val="00127878"/>
    <w:rsid w:val="00130690"/>
    <w:rsid w:val="00133A76"/>
    <w:rsid w:val="00142648"/>
    <w:rsid w:val="00142837"/>
    <w:rsid w:val="00142919"/>
    <w:rsid w:val="0014297C"/>
    <w:rsid w:val="0014591F"/>
    <w:rsid w:val="00152573"/>
    <w:rsid w:val="00153E96"/>
    <w:rsid w:val="00155E28"/>
    <w:rsid w:val="001604B7"/>
    <w:rsid w:val="00161CC5"/>
    <w:rsid w:val="0016255C"/>
    <w:rsid w:val="00166D4A"/>
    <w:rsid w:val="0017127B"/>
    <w:rsid w:val="001859E5"/>
    <w:rsid w:val="00195E4E"/>
    <w:rsid w:val="001A2AA8"/>
    <w:rsid w:val="001B3B16"/>
    <w:rsid w:val="001B5420"/>
    <w:rsid w:val="001B5EEA"/>
    <w:rsid w:val="001C1E51"/>
    <w:rsid w:val="001C58BC"/>
    <w:rsid w:val="001D248F"/>
    <w:rsid w:val="001E0A6F"/>
    <w:rsid w:val="001E1679"/>
    <w:rsid w:val="001E2D06"/>
    <w:rsid w:val="00202008"/>
    <w:rsid w:val="002034C7"/>
    <w:rsid w:val="002044E5"/>
    <w:rsid w:val="00206069"/>
    <w:rsid w:val="00207AB9"/>
    <w:rsid w:val="00207F9A"/>
    <w:rsid w:val="0021135D"/>
    <w:rsid w:val="002169A6"/>
    <w:rsid w:val="00217A5B"/>
    <w:rsid w:val="00223523"/>
    <w:rsid w:val="0023054C"/>
    <w:rsid w:val="00231897"/>
    <w:rsid w:val="0023271B"/>
    <w:rsid w:val="00233CCD"/>
    <w:rsid w:val="00237638"/>
    <w:rsid w:val="00240A55"/>
    <w:rsid w:val="00241CC0"/>
    <w:rsid w:val="00243AEE"/>
    <w:rsid w:val="0025337B"/>
    <w:rsid w:val="0025501E"/>
    <w:rsid w:val="00267CA8"/>
    <w:rsid w:val="00270F88"/>
    <w:rsid w:val="00274B1E"/>
    <w:rsid w:val="00280B60"/>
    <w:rsid w:val="00281A59"/>
    <w:rsid w:val="00284F1F"/>
    <w:rsid w:val="00286BAD"/>
    <w:rsid w:val="00287DD1"/>
    <w:rsid w:val="00294F21"/>
    <w:rsid w:val="002A0C9B"/>
    <w:rsid w:val="002A376E"/>
    <w:rsid w:val="002B0545"/>
    <w:rsid w:val="002B302D"/>
    <w:rsid w:val="002B5381"/>
    <w:rsid w:val="002B632E"/>
    <w:rsid w:val="002C2BB2"/>
    <w:rsid w:val="002C4569"/>
    <w:rsid w:val="002C7208"/>
    <w:rsid w:val="002D1654"/>
    <w:rsid w:val="002D3C42"/>
    <w:rsid w:val="002E3EA7"/>
    <w:rsid w:val="002E6040"/>
    <w:rsid w:val="002F21B5"/>
    <w:rsid w:val="002F580F"/>
    <w:rsid w:val="00312B92"/>
    <w:rsid w:val="00317152"/>
    <w:rsid w:val="00321A05"/>
    <w:rsid w:val="0033299F"/>
    <w:rsid w:val="00332B42"/>
    <w:rsid w:val="00334DF4"/>
    <w:rsid w:val="00335CF0"/>
    <w:rsid w:val="00337C50"/>
    <w:rsid w:val="00343DF9"/>
    <w:rsid w:val="003444D2"/>
    <w:rsid w:val="00351C2B"/>
    <w:rsid w:val="0036378F"/>
    <w:rsid w:val="00384F70"/>
    <w:rsid w:val="0038676D"/>
    <w:rsid w:val="003967C0"/>
    <w:rsid w:val="003A052E"/>
    <w:rsid w:val="003A37B0"/>
    <w:rsid w:val="003B57FC"/>
    <w:rsid w:val="003C0ACB"/>
    <w:rsid w:val="003C4978"/>
    <w:rsid w:val="003C6285"/>
    <w:rsid w:val="003C6548"/>
    <w:rsid w:val="003D3E9F"/>
    <w:rsid w:val="003E068D"/>
    <w:rsid w:val="003E7F18"/>
    <w:rsid w:val="003F7980"/>
    <w:rsid w:val="0041408F"/>
    <w:rsid w:val="0041771C"/>
    <w:rsid w:val="00421185"/>
    <w:rsid w:val="00431435"/>
    <w:rsid w:val="00433ABF"/>
    <w:rsid w:val="00440B0E"/>
    <w:rsid w:val="00442415"/>
    <w:rsid w:val="00445AD3"/>
    <w:rsid w:val="00453FB2"/>
    <w:rsid w:val="00457AEC"/>
    <w:rsid w:val="004768A0"/>
    <w:rsid w:val="00477639"/>
    <w:rsid w:val="00484E9F"/>
    <w:rsid w:val="0049094D"/>
    <w:rsid w:val="004919A3"/>
    <w:rsid w:val="004A0395"/>
    <w:rsid w:val="004A28A8"/>
    <w:rsid w:val="004C2EF6"/>
    <w:rsid w:val="004C6883"/>
    <w:rsid w:val="004C749A"/>
    <w:rsid w:val="004D0693"/>
    <w:rsid w:val="004D71BA"/>
    <w:rsid w:val="004F2EC8"/>
    <w:rsid w:val="005006E8"/>
    <w:rsid w:val="00502659"/>
    <w:rsid w:val="0050477B"/>
    <w:rsid w:val="00505991"/>
    <w:rsid w:val="00521BEB"/>
    <w:rsid w:val="00523EE8"/>
    <w:rsid w:val="005364F6"/>
    <w:rsid w:val="00542783"/>
    <w:rsid w:val="005527CF"/>
    <w:rsid w:val="005567A3"/>
    <w:rsid w:val="00565EB4"/>
    <w:rsid w:val="005663F3"/>
    <w:rsid w:val="00574EB0"/>
    <w:rsid w:val="00577CC8"/>
    <w:rsid w:val="005A1103"/>
    <w:rsid w:val="005A170E"/>
    <w:rsid w:val="005A3BAD"/>
    <w:rsid w:val="005B04DA"/>
    <w:rsid w:val="005B6BFF"/>
    <w:rsid w:val="005C756C"/>
    <w:rsid w:val="005D63CF"/>
    <w:rsid w:val="005D6BC5"/>
    <w:rsid w:val="005E4755"/>
    <w:rsid w:val="005E7169"/>
    <w:rsid w:val="005E753A"/>
    <w:rsid w:val="005F63BB"/>
    <w:rsid w:val="00601DD4"/>
    <w:rsid w:val="006147AA"/>
    <w:rsid w:val="0063177B"/>
    <w:rsid w:val="00644FC5"/>
    <w:rsid w:val="00646742"/>
    <w:rsid w:val="0065355E"/>
    <w:rsid w:val="00653AD4"/>
    <w:rsid w:val="00656966"/>
    <w:rsid w:val="00661F7F"/>
    <w:rsid w:val="00674EA3"/>
    <w:rsid w:val="006807A7"/>
    <w:rsid w:val="00680F5F"/>
    <w:rsid w:val="00686AB9"/>
    <w:rsid w:val="00692A05"/>
    <w:rsid w:val="00694458"/>
    <w:rsid w:val="006B0047"/>
    <w:rsid w:val="006B0390"/>
    <w:rsid w:val="006C7BF3"/>
    <w:rsid w:val="006D05D5"/>
    <w:rsid w:val="006D0637"/>
    <w:rsid w:val="006D145D"/>
    <w:rsid w:val="006D4D4B"/>
    <w:rsid w:val="006D645B"/>
    <w:rsid w:val="006E1952"/>
    <w:rsid w:val="006E732F"/>
    <w:rsid w:val="006F7491"/>
    <w:rsid w:val="00701529"/>
    <w:rsid w:val="00702BB5"/>
    <w:rsid w:val="00704F6D"/>
    <w:rsid w:val="00735755"/>
    <w:rsid w:val="00745AB3"/>
    <w:rsid w:val="00751B78"/>
    <w:rsid w:val="00754C0F"/>
    <w:rsid w:val="0075587A"/>
    <w:rsid w:val="00756EA8"/>
    <w:rsid w:val="00764D83"/>
    <w:rsid w:val="007668B9"/>
    <w:rsid w:val="00776DBD"/>
    <w:rsid w:val="00784758"/>
    <w:rsid w:val="0079061A"/>
    <w:rsid w:val="0079744A"/>
    <w:rsid w:val="007A12B3"/>
    <w:rsid w:val="007A1F67"/>
    <w:rsid w:val="007B4786"/>
    <w:rsid w:val="007D3232"/>
    <w:rsid w:val="007D64D7"/>
    <w:rsid w:val="007D687C"/>
    <w:rsid w:val="00800BA1"/>
    <w:rsid w:val="00806C27"/>
    <w:rsid w:val="00806C50"/>
    <w:rsid w:val="00810CB3"/>
    <w:rsid w:val="008226ED"/>
    <w:rsid w:val="00830E13"/>
    <w:rsid w:val="00850789"/>
    <w:rsid w:val="00855037"/>
    <w:rsid w:val="00867C7E"/>
    <w:rsid w:val="00870DD9"/>
    <w:rsid w:val="00875FE3"/>
    <w:rsid w:val="008852A2"/>
    <w:rsid w:val="00893189"/>
    <w:rsid w:val="008A0939"/>
    <w:rsid w:val="008C19A9"/>
    <w:rsid w:val="008D07DD"/>
    <w:rsid w:val="008D3366"/>
    <w:rsid w:val="008D7836"/>
    <w:rsid w:val="008E079B"/>
    <w:rsid w:val="008F0D53"/>
    <w:rsid w:val="008F43B4"/>
    <w:rsid w:val="0090641F"/>
    <w:rsid w:val="00910C5F"/>
    <w:rsid w:val="00911BF5"/>
    <w:rsid w:val="00914CD6"/>
    <w:rsid w:val="00915810"/>
    <w:rsid w:val="0091778E"/>
    <w:rsid w:val="00921D05"/>
    <w:rsid w:val="009305C8"/>
    <w:rsid w:val="00931373"/>
    <w:rsid w:val="00937CBC"/>
    <w:rsid w:val="00940959"/>
    <w:rsid w:val="00940C96"/>
    <w:rsid w:val="009442B5"/>
    <w:rsid w:val="00945D7B"/>
    <w:rsid w:val="00976697"/>
    <w:rsid w:val="00977F96"/>
    <w:rsid w:val="0098046D"/>
    <w:rsid w:val="009829B1"/>
    <w:rsid w:val="009A7E3D"/>
    <w:rsid w:val="009B0CCA"/>
    <w:rsid w:val="009B113A"/>
    <w:rsid w:val="009B5A83"/>
    <w:rsid w:val="009B71D2"/>
    <w:rsid w:val="009B7E65"/>
    <w:rsid w:val="009C3753"/>
    <w:rsid w:val="009C49BC"/>
    <w:rsid w:val="009C6061"/>
    <w:rsid w:val="009D26F8"/>
    <w:rsid w:val="009D2828"/>
    <w:rsid w:val="009D7674"/>
    <w:rsid w:val="009E23C2"/>
    <w:rsid w:val="009F518B"/>
    <w:rsid w:val="009F64C7"/>
    <w:rsid w:val="00A01872"/>
    <w:rsid w:val="00A03E61"/>
    <w:rsid w:val="00A059D2"/>
    <w:rsid w:val="00A12A7B"/>
    <w:rsid w:val="00A1538E"/>
    <w:rsid w:val="00A220AE"/>
    <w:rsid w:val="00A2716B"/>
    <w:rsid w:val="00A368C5"/>
    <w:rsid w:val="00A40865"/>
    <w:rsid w:val="00A50D08"/>
    <w:rsid w:val="00A70B72"/>
    <w:rsid w:val="00A71FB4"/>
    <w:rsid w:val="00A72A52"/>
    <w:rsid w:val="00AA116D"/>
    <w:rsid w:val="00AA1831"/>
    <w:rsid w:val="00AC17A1"/>
    <w:rsid w:val="00AC210A"/>
    <w:rsid w:val="00AC2275"/>
    <w:rsid w:val="00AC3561"/>
    <w:rsid w:val="00AC7EBA"/>
    <w:rsid w:val="00AE1681"/>
    <w:rsid w:val="00AE7B3F"/>
    <w:rsid w:val="00AF7046"/>
    <w:rsid w:val="00AF7491"/>
    <w:rsid w:val="00B0427E"/>
    <w:rsid w:val="00B11013"/>
    <w:rsid w:val="00B11318"/>
    <w:rsid w:val="00B15361"/>
    <w:rsid w:val="00B16AEC"/>
    <w:rsid w:val="00B16ED7"/>
    <w:rsid w:val="00B21F62"/>
    <w:rsid w:val="00B33853"/>
    <w:rsid w:val="00B36AFD"/>
    <w:rsid w:val="00B42219"/>
    <w:rsid w:val="00B43A44"/>
    <w:rsid w:val="00B43DA7"/>
    <w:rsid w:val="00B54292"/>
    <w:rsid w:val="00B5443A"/>
    <w:rsid w:val="00B652B1"/>
    <w:rsid w:val="00B77F8B"/>
    <w:rsid w:val="00B82B94"/>
    <w:rsid w:val="00B82E2B"/>
    <w:rsid w:val="00B87CCD"/>
    <w:rsid w:val="00B90495"/>
    <w:rsid w:val="00B955A5"/>
    <w:rsid w:val="00B96A8C"/>
    <w:rsid w:val="00B97742"/>
    <w:rsid w:val="00BA24CE"/>
    <w:rsid w:val="00BA34B5"/>
    <w:rsid w:val="00BA7582"/>
    <w:rsid w:val="00BA7B20"/>
    <w:rsid w:val="00BB5B05"/>
    <w:rsid w:val="00BC7FC2"/>
    <w:rsid w:val="00BE6847"/>
    <w:rsid w:val="00BE7469"/>
    <w:rsid w:val="00BF67D4"/>
    <w:rsid w:val="00C117FD"/>
    <w:rsid w:val="00C149E4"/>
    <w:rsid w:val="00C17862"/>
    <w:rsid w:val="00C179C4"/>
    <w:rsid w:val="00C24CB3"/>
    <w:rsid w:val="00C345B9"/>
    <w:rsid w:val="00C36DB7"/>
    <w:rsid w:val="00C41793"/>
    <w:rsid w:val="00C42F13"/>
    <w:rsid w:val="00C47594"/>
    <w:rsid w:val="00C4765E"/>
    <w:rsid w:val="00C5046E"/>
    <w:rsid w:val="00C54BAC"/>
    <w:rsid w:val="00C60CBD"/>
    <w:rsid w:val="00C625BB"/>
    <w:rsid w:val="00C65109"/>
    <w:rsid w:val="00C74D68"/>
    <w:rsid w:val="00C76A3E"/>
    <w:rsid w:val="00C76CF2"/>
    <w:rsid w:val="00C80C16"/>
    <w:rsid w:val="00C82869"/>
    <w:rsid w:val="00C97038"/>
    <w:rsid w:val="00CA15CD"/>
    <w:rsid w:val="00CA2B67"/>
    <w:rsid w:val="00CB41C7"/>
    <w:rsid w:val="00CB5FFF"/>
    <w:rsid w:val="00CB7BF3"/>
    <w:rsid w:val="00CC1525"/>
    <w:rsid w:val="00CC65CE"/>
    <w:rsid w:val="00CD1F82"/>
    <w:rsid w:val="00CD42E4"/>
    <w:rsid w:val="00CD7628"/>
    <w:rsid w:val="00CE02C4"/>
    <w:rsid w:val="00CE09CD"/>
    <w:rsid w:val="00CE0A70"/>
    <w:rsid w:val="00CE45DE"/>
    <w:rsid w:val="00CF0EEB"/>
    <w:rsid w:val="00CF71C7"/>
    <w:rsid w:val="00D160CB"/>
    <w:rsid w:val="00D170D7"/>
    <w:rsid w:val="00D270A6"/>
    <w:rsid w:val="00D30D55"/>
    <w:rsid w:val="00D33E87"/>
    <w:rsid w:val="00D37118"/>
    <w:rsid w:val="00D37A51"/>
    <w:rsid w:val="00D44088"/>
    <w:rsid w:val="00D44A94"/>
    <w:rsid w:val="00D5656A"/>
    <w:rsid w:val="00D623AB"/>
    <w:rsid w:val="00D62738"/>
    <w:rsid w:val="00D63E74"/>
    <w:rsid w:val="00D661B8"/>
    <w:rsid w:val="00D74BBD"/>
    <w:rsid w:val="00D76D7C"/>
    <w:rsid w:val="00D774AA"/>
    <w:rsid w:val="00D77AFE"/>
    <w:rsid w:val="00D83462"/>
    <w:rsid w:val="00D968DB"/>
    <w:rsid w:val="00D96907"/>
    <w:rsid w:val="00DB220E"/>
    <w:rsid w:val="00DB3457"/>
    <w:rsid w:val="00DB559E"/>
    <w:rsid w:val="00DB772D"/>
    <w:rsid w:val="00DC7159"/>
    <w:rsid w:val="00DD2DCC"/>
    <w:rsid w:val="00DD3FE1"/>
    <w:rsid w:val="00DD56B1"/>
    <w:rsid w:val="00DD6541"/>
    <w:rsid w:val="00DE00E1"/>
    <w:rsid w:val="00DE291E"/>
    <w:rsid w:val="00DE4ACD"/>
    <w:rsid w:val="00DE4DBF"/>
    <w:rsid w:val="00DF15E0"/>
    <w:rsid w:val="00DF3AAF"/>
    <w:rsid w:val="00E142BE"/>
    <w:rsid w:val="00E171AA"/>
    <w:rsid w:val="00E252BE"/>
    <w:rsid w:val="00E3365A"/>
    <w:rsid w:val="00E4190A"/>
    <w:rsid w:val="00E44557"/>
    <w:rsid w:val="00E53BFC"/>
    <w:rsid w:val="00E55606"/>
    <w:rsid w:val="00E6059E"/>
    <w:rsid w:val="00E65DB9"/>
    <w:rsid w:val="00E714FE"/>
    <w:rsid w:val="00E7440B"/>
    <w:rsid w:val="00E84E63"/>
    <w:rsid w:val="00EB1D82"/>
    <w:rsid w:val="00EB537B"/>
    <w:rsid w:val="00EC44E3"/>
    <w:rsid w:val="00ED29B2"/>
    <w:rsid w:val="00ED2F6A"/>
    <w:rsid w:val="00ED6E5E"/>
    <w:rsid w:val="00EE68E7"/>
    <w:rsid w:val="00EF1DF2"/>
    <w:rsid w:val="00F0000C"/>
    <w:rsid w:val="00F06C86"/>
    <w:rsid w:val="00F07046"/>
    <w:rsid w:val="00F14B43"/>
    <w:rsid w:val="00F21554"/>
    <w:rsid w:val="00F243EC"/>
    <w:rsid w:val="00F265CE"/>
    <w:rsid w:val="00F345DC"/>
    <w:rsid w:val="00F34E75"/>
    <w:rsid w:val="00F35B8A"/>
    <w:rsid w:val="00F41CB0"/>
    <w:rsid w:val="00F511D7"/>
    <w:rsid w:val="00F52F7E"/>
    <w:rsid w:val="00F56D7F"/>
    <w:rsid w:val="00F6140B"/>
    <w:rsid w:val="00F7142B"/>
    <w:rsid w:val="00F72325"/>
    <w:rsid w:val="00F77559"/>
    <w:rsid w:val="00F8361D"/>
    <w:rsid w:val="00F86B69"/>
    <w:rsid w:val="00F90A47"/>
    <w:rsid w:val="00F92AA0"/>
    <w:rsid w:val="00F96840"/>
    <w:rsid w:val="00F96A19"/>
    <w:rsid w:val="00FA3AF8"/>
    <w:rsid w:val="00FB2CEF"/>
    <w:rsid w:val="00FC7D21"/>
    <w:rsid w:val="00FD099A"/>
    <w:rsid w:val="00FD0E23"/>
    <w:rsid w:val="00FE5744"/>
    <w:rsid w:val="00FF28BD"/>
    <w:rsid w:val="033A6603"/>
    <w:rsid w:val="03DBE308"/>
    <w:rsid w:val="03F2237D"/>
    <w:rsid w:val="081323AE"/>
    <w:rsid w:val="0867FAB3"/>
    <w:rsid w:val="08F24FF9"/>
    <w:rsid w:val="0979A947"/>
    <w:rsid w:val="0C092EF4"/>
    <w:rsid w:val="0C6F3702"/>
    <w:rsid w:val="0E89AA93"/>
    <w:rsid w:val="0EB01210"/>
    <w:rsid w:val="1017ADF4"/>
    <w:rsid w:val="1894D55B"/>
    <w:rsid w:val="19145106"/>
    <w:rsid w:val="1B573BBB"/>
    <w:rsid w:val="1EE89A31"/>
    <w:rsid w:val="21E020A1"/>
    <w:rsid w:val="26A64946"/>
    <w:rsid w:val="26D17CA5"/>
    <w:rsid w:val="27A4B120"/>
    <w:rsid w:val="2929A34B"/>
    <w:rsid w:val="2A3CBD51"/>
    <w:rsid w:val="2BD6B747"/>
    <w:rsid w:val="34F200F1"/>
    <w:rsid w:val="358C00F9"/>
    <w:rsid w:val="3A17C859"/>
    <w:rsid w:val="3CDD48BF"/>
    <w:rsid w:val="3D9C300C"/>
    <w:rsid w:val="3E34AE58"/>
    <w:rsid w:val="3F41EDC2"/>
    <w:rsid w:val="4061DFDE"/>
    <w:rsid w:val="42604EEF"/>
    <w:rsid w:val="43ADE72D"/>
    <w:rsid w:val="4418EC06"/>
    <w:rsid w:val="46B992E4"/>
    <w:rsid w:val="46FBC861"/>
    <w:rsid w:val="488FBB65"/>
    <w:rsid w:val="4F77A307"/>
    <w:rsid w:val="568526E1"/>
    <w:rsid w:val="59ABD2BC"/>
    <w:rsid w:val="5C267CEA"/>
    <w:rsid w:val="61329667"/>
    <w:rsid w:val="644BFB68"/>
    <w:rsid w:val="650A04C1"/>
    <w:rsid w:val="6573DE29"/>
    <w:rsid w:val="65C2AAB4"/>
    <w:rsid w:val="67CE9EA0"/>
    <w:rsid w:val="67D51A8F"/>
    <w:rsid w:val="68C3233F"/>
    <w:rsid w:val="6D99A1ED"/>
    <w:rsid w:val="6E46FFDC"/>
    <w:rsid w:val="70364728"/>
    <w:rsid w:val="71876E21"/>
    <w:rsid w:val="74D1C0F8"/>
    <w:rsid w:val="78F8D97A"/>
    <w:rsid w:val="7937E7F3"/>
    <w:rsid w:val="799E5206"/>
    <w:rsid w:val="7C24FBDE"/>
    <w:rsid w:val="7C41D2B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1E109"/>
  <w15:chartTrackingRefBased/>
  <w15:docId w15:val="{FCA5C8CD-E692-419D-88CB-C6BFDBC86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4591F"/>
    <w:pPr>
      <w:spacing w:after="0" w:line="278" w:lineRule="auto"/>
      <w:jc w:val="both"/>
    </w:pPr>
    <w:rPr>
      <w:rFonts w:ascii="Times New Roman" w:eastAsia="Times New Roman" w:hAnsi="Times New Roman" w:cs="Roboto"/>
      <w:kern w:val="0"/>
      <w:sz w:val="24"/>
      <w:szCs w:val="20"/>
      <w:lang w:eastAsia="et-EE"/>
    </w:rPr>
  </w:style>
  <w:style w:type="paragraph" w:styleId="Pealkiri1">
    <w:name w:val="heading 1"/>
    <w:basedOn w:val="Normaallaad"/>
    <w:next w:val="Normaallaad"/>
    <w:link w:val="Pealkiri1Mrk"/>
    <w:uiPriority w:val="9"/>
    <w:qFormat/>
    <w:rsid w:val="001459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1459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4591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4591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4591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4591F"/>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4591F"/>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4591F"/>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4591F"/>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4591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14591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4591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4591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4591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4591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4591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4591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4591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459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4591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4591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4591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4591F"/>
    <w:pPr>
      <w:spacing w:before="160"/>
      <w:jc w:val="center"/>
    </w:pPr>
    <w:rPr>
      <w:i/>
      <w:iCs/>
      <w:color w:val="404040" w:themeColor="text1" w:themeTint="BF"/>
    </w:rPr>
  </w:style>
  <w:style w:type="character" w:customStyle="1" w:styleId="TsitaatMrk">
    <w:name w:val="Tsitaat Märk"/>
    <w:basedOn w:val="Liguvaikefont"/>
    <w:link w:val="Tsitaat"/>
    <w:uiPriority w:val="29"/>
    <w:rsid w:val="0014591F"/>
    <w:rPr>
      <w:i/>
      <w:iCs/>
      <w:color w:val="404040" w:themeColor="text1" w:themeTint="BF"/>
    </w:rPr>
  </w:style>
  <w:style w:type="paragraph" w:styleId="Loendilik">
    <w:name w:val="List Paragraph"/>
    <w:basedOn w:val="Normaallaad"/>
    <w:uiPriority w:val="34"/>
    <w:qFormat/>
    <w:rsid w:val="0014591F"/>
    <w:pPr>
      <w:ind w:left="720"/>
      <w:contextualSpacing/>
    </w:pPr>
  </w:style>
  <w:style w:type="character" w:styleId="Selgeltmrgatavrhutus">
    <w:name w:val="Intense Emphasis"/>
    <w:basedOn w:val="Liguvaikefont"/>
    <w:uiPriority w:val="21"/>
    <w:qFormat/>
    <w:rsid w:val="0014591F"/>
    <w:rPr>
      <w:i/>
      <w:iCs/>
      <w:color w:val="0F4761" w:themeColor="accent1" w:themeShade="BF"/>
    </w:rPr>
  </w:style>
  <w:style w:type="paragraph" w:styleId="Selgeltmrgatavtsitaat">
    <w:name w:val="Intense Quote"/>
    <w:basedOn w:val="Normaallaad"/>
    <w:next w:val="Normaallaad"/>
    <w:link w:val="SelgeltmrgatavtsitaatMrk"/>
    <w:uiPriority w:val="30"/>
    <w:qFormat/>
    <w:rsid w:val="001459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4591F"/>
    <w:rPr>
      <w:i/>
      <w:iCs/>
      <w:color w:val="0F4761" w:themeColor="accent1" w:themeShade="BF"/>
    </w:rPr>
  </w:style>
  <w:style w:type="character" w:styleId="Selgeltmrgatavviide">
    <w:name w:val="Intense Reference"/>
    <w:basedOn w:val="Liguvaikefont"/>
    <w:uiPriority w:val="32"/>
    <w:qFormat/>
    <w:rsid w:val="0014591F"/>
    <w:rPr>
      <w:b/>
      <w:bCs/>
      <w:smallCaps/>
      <w:color w:val="0F4761" w:themeColor="accent1" w:themeShade="BF"/>
      <w:spacing w:val="5"/>
    </w:rPr>
  </w:style>
  <w:style w:type="character" w:styleId="Kommentaariviide">
    <w:name w:val="annotation reference"/>
    <w:basedOn w:val="Liguvaikefont"/>
    <w:uiPriority w:val="99"/>
    <w:semiHidden/>
    <w:unhideWhenUsed/>
    <w:rsid w:val="0014591F"/>
    <w:rPr>
      <w:sz w:val="16"/>
      <w:szCs w:val="16"/>
    </w:rPr>
  </w:style>
  <w:style w:type="paragraph" w:styleId="Kommentaaritekst">
    <w:name w:val="annotation text"/>
    <w:basedOn w:val="Normaallaad"/>
    <w:link w:val="KommentaaritekstMrk"/>
    <w:uiPriority w:val="99"/>
    <w:unhideWhenUsed/>
    <w:rsid w:val="0014591F"/>
    <w:pPr>
      <w:spacing w:line="240" w:lineRule="auto"/>
    </w:pPr>
    <w:rPr>
      <w:sz w:val="20"/>
    </w:rPr>
  </w:style>
  <w:style w:type="character" w:customStyle="1" w:styleId="KommentaaritekstMrk">
    <w:name w:val="Kommentaari tekst Märk"/>
    <w:basedOn w:val="Liguvaikefont"/>
    <w:link w:val="Kommentaaritekst"/>
    <w:uiPriority w:val="99"/>
    <w:rsid w:val="0014591F"/>
    <w:rPr>
      <w:rFonts w:ascii="Times New Roman" w:eastAsia="Times New Roman" w:hAnsi="Times New Roman" w:cs="Roboto"/>
      <w:kern w:val="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14591F"/>
    <w:rPr>
      <w:b/>
      <w:bCs/>
    </w:rPr>
  </w:style>
  <w:style w:type="character" w:customStyle="1" w:styleId="KommentaariteemaMrk">
    <w:name w:val="Kommentaari teema Märk"/>
    <w:basedOn w:val="KommentaaritekstMrk"/>
    <w:link w:val="Kommentaariteema"/>
    <w:uiPriority w:val="99"/>
    <w:semiHidden/>
    <w:rsid w:val="0014591F"/>
    <w:rPr>
      <w:rFonts w:ascii="Times New Roman" w:eastAsia="Times New Roman" w:hAnsi="Times New Roman" w:cs="Roboto"/>
      <w:b/>
      <w:bCs/>
      <w:kern w:val="0"/>
      <w:sz w:val="20"/>
      <w:szCs w:val="20"/>
      <w:lang w:eastAsia="et-EE"/>
    </w:rPr>
  </w:style>
  <w:style w:type="character" w:styleId="Mainimine">
    <w:name w:val="Mention"/>
    <w:basedOn w:val="Liguvaikefont"/>
    <w:uiPriority w:val="99"/>
    <w:unhideWhenUsed/>
    <w:rsid w:val="0014591F"/>
    <w:rPr>
      <w:color w:val="2B579A"/>
      <w:shd w:val="clear" w:color="auto" w:fill="E1DFDD"/>
    </w:rPr>
  </w:style>
  <w:style w:type="paragraph" w:styleId="Pis">
    <w:name w:val="header"/>
    <w:basedOn w:val="Normaallaad"/>
    <w:link w:val="PisMrk"/>
    <w:uiPriority w:val="99"/>
    <w:unhideWhenUsed/>
    <w:rsid w:val="0014591F"/>
    <w:pPr>
      <w:tabs>
        <w:tab w:val="center" w:pos="4680"/>
        <w:tab w:val="right" w:pos="9360"/>
      </w:tabs>
      <w:spacing w:line="240" w:lineRule="auto"/>
    </w:pPr>
  </w:style>
  <w:style w:type="character" w:customStyle="1" w:styleId="PisMrk">
    <w:name w:val="Päis Märk"/>
    <w:basedOn w:val="Liguvaikefont"/>
    <w:link w:val="Pis"/>
    <w:uiPriority w:val="99"/>
    <w:rsid w:val="0014591F"/>
    <w:rPr>
      <w:rFonts w:ascii="Times New Roman" w:eastAsia="Times New Roman" w:hAnsi="Times New Roman" w:cs="Roboto"/>
      <w:kern w:val="0"/>
      <w:sz w:val="24"/>
      <w:szCs w:val="20"/>
      <w:lang w:eastAsia="et-EE"/>
    </w:rPr>
  </w:style>
  <w:style w:type="paragraph" w:styleId="Jalus">
    <w:name w:val="footer"/>
    <w:basedOn w:val="Normaallaad"/>
    <w:link w:val="JalusMrk"/>
    <w:uiPriority w:val="99"/>
    <w:unhideWhenUsed/>
    <w:rsid w:val="0014591F"/>
    <w:pPr>
      <w:tabs>
        <w:tab w:val="center" w:pos="4680"/>
        <w:tab w:val="right" w:pos="9360"/>
      </w:tabs>
      <w:spacing w:line="240" w:lineRule="auto"/>
    </w:pPr>
  </w:style>
  <w:style w:type="character" w:customStyle="1" w:styleId="JalusMrk">
    <w:name w:val="Jalus Märk"/>
    <w:basedOn w:val="Liguvaikefont"/>
    <w:link w:val="Jalus"/>
    <w:uiPriority w:val="99"/>
    <w:rsid w:val="0014591F"/>
    <w:rPr>
      <w:rFonts w:ascii="Times New Roman" w:eastAsia="Times New Roman" w:hAnsi="Times New Roman" w:cs="Roboto"/>
      <w:kern w:val="0"/>
      <w:sz w:val="24"/>
      <w:szCs w:val="20"/>
      <w:lang w:eastAsia="et-EE"/>
    </w:rPr>
  </w:style>
  <w:style w:type="paragraph" w:styleId="Redaktsioon">
    <w:name w:val="Revision"/>
    <w:hidden/>
    <w:uiPriority w:val="99"/>
    <w:semiHidden/>
    <w:rsid w:val="0014591F"/>
    <w:pPr>
      <w:spacing w:after="0" w:line="240" w:lineRule="auto"/>
    </w:pPr>
    <w:rPr>
      <w:rFonts w:ascii="Roboto" w:eastAsia="Times New Roman" w:hAnsi="Roboto" w:cs="Roboto"/>
      <w:kern w:val="0"/>
      <w:sz w:val="24"/>
      <w:szCs w:val="20"/>
      <w:lang w:eastAsia="et-EE"/>
    </w:rPr>
  </w:style>
  <w:style w:type="character" w:styleId="Hperlink">
    <w:name w:val="Hyperlink"/>
    <w:basedOn w:val="Liguvaikefont"/>
    <w:uiPriority w:val="99"/>
    <w:unhideWhenUsed/>
    <w:rsid w:val="0014591F"/>
    <w:rPr>
      <w:color w:val="467886" w:themeColor="hyperlink"/>
      <w:u w:val="single"/>
    </w:rPr>
  </w:style>
  <w:style w:type="paragraph" w:customStyle="1" w:styleId="paragraph">
    <w:name w:val="paragraph"/>
    <w:basedOn w:val="Normaallaad"/>
    <w:rsid w:val="0014591F"/>
    <w:pPr>
      <w:spacing w:before="100" w:beforeAutospacing="1" w:after="100" w:afterAutospacing="1" w:line="240" w:lineRule="auto"/>
    </w:pPr>
    <w:rPr>
      <w:rFonts w:cs="Times New Roman"/>
      <w:szCs w:val="24"/>
    </w:rPr>
  </w:style>
  <w:style w:type="character" w:customStyle="1" w:styleId="eop">
    <w:name w:val="eop"/>
    <w:basedOn w:val="Liguvaikefont"/>
    <w:rsid w:val="0014591F"/>
  </w:style>
  <w:style w:type="character" w:customStyle="1" w:styleId="cf01">
    <w:name w:val="cf01"/>
    <w:basedOn w:val="Liguvaikefont"/>
    <w:rsid w:val="0014591F"/>
    <w:rPr>
      <w:rFonts w:ascii="Segoe UI" w:hAnsi="Segoe UI" w:cs="Segoe UI" w:hint="default"/>
      <w:sz w:val="18"/>
      <w:szCs w:val="18"/>
    </w:rPr>
  </w:style>
  <w:style w:type="table" w:styleId="Kontuurtabel">
    <w:name w:val="Table Grid"/>
    <w:basedOn w:val="Normaaltabel"/>
    <w:uiPriority w:val="39"/>
    <w:rsid w:val="0014591F"/>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4591F"/>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14591F"/>
    <w:pPr>
      <w:widowControl w:val="0"/>
      <w:autoSpaceDE w:val="0"/>
      <w:autoSpaceDN w:val="0"/>
      <w:spacing w:line="268" w:lineRule="exact"/>
      <w:ind w:left="110"/>
      <w:jc w:val="left"/>
    </w:pPr>
    <w:rPr>
      <w:rFonts w:cs="Times New Roman"/>
      <w:sz w:val="22"/>
      <w:szCs w:val="22"/>
      <w:lang w:eastAsia="en-US"/>
    </w:rPr>
  </w:style>
  <w:style w:type="character" w:styleId="Allmrkuseviide">
    <w:name w:val="footnote reference"/>
    <w:basedOn w:val="Liguvaikefont"/>
    <w:uiPriority w:val="99"/>
    <w:semiHidden/>
    <w:unhideWhenUsed/>
    <w:rsid w:val="0014591F"/>
    <w:rPr>
      <w:vertAlign w:val="superscript"/>
    </w:rPr>
  </w:style>
  <w:style w:type="character" w:customStyle="1" w:styleId="AllmrkusetekstMrk">
    <w:name w:val="Allmärkuse tekst Märk"/>
    <w:basedOn w:val="Liguvaikefont"/>
    <w:link w:val="Allmrkusetekst"/>
    <w:uiPriority w:val="99"/>
    <w:semiHidden/>
    <w:rsid w:val="0014591F"/>
    <w:rPr>
      <w:rFonts w:ascii="Times New Roman" w:eastAsia="Times New Roman" w:hAnsi="Times New Roman" w:cs="Roboto"/>
      <w:kern w:val="0"/>
      <w:sz w:val="20"/>
      <w:szCs w:val="20"/>
      <w:lang w:eastAsia="et-EE"/>
    </w:rPr>
  </w:style>
  <w:style w:type="paragraph" w:styleId="Allmrkusetekst">
    <w:name w:val="footnote text"/>
    <w:basedOn w:val="Normaallaad"/>
    <w:link w:val="AllmrkusetekstMrk"/>
    <w:uiPriority w:val="99"/>
    <w:semiHidden/>
    <w:unhideWhenUsed/>
    <w:rsid w:val="0014591F"/>
    <w:pPr>
      <w:spacing w:line="240" w:lineRule="auto"/>
    </w:pPr>
    <w:rPr>
      <w:sz w:val="20"/>
    </w:rPr>
  </w:style>
  <w:style w:type="character" w:customStyle="1" w:styleId="AllmrkusetekstMrk1">
    <w:name w:val="Allmärkuse tekst Märk1"/>
    <w:basedOn w:val="Liguvaikefont"/>
    <w:uiPriority w:val="99"/>
    <w:semiHidden/>
    <w:rsid w:val="0014591F"/>
    <w:rPr>
      <w:rFonts w:ascii="Times New Roman" w:eastAsia="Times New Roman" w:hAnsi="Times New Roman" w:cs="Roboto"/>
      <w:kern w:val="0"/>
      <w:sz w:val="20"/>
      <w:szCs w:val="20"/>
      <w:lang w:eastAsia="et-EE"/>
    </w:rPr>
  </w:style>
  <w:style w:type="character" w:styleId="Lahendamatamainimine">
    <w:name w:val="Unresolved Mention"/>
    <w:basedOn w:val="Liguvaikefont"/>
    <w:uiPriority w:val="99"/>
    <w:semiHidden/>
    <w:unhideWhenUsed/>
    <w:rsid w:val="0014591F"/>
    <w:rPr>
      <w:color w:val="605E5C"/>
      <w:shd w:val="clear" w:color="auto" w:fill="E1DFDD"/>
    </w:rPr>
  </w:style>
  <w:style w:type="paragraph" w:customStyle="1" w:styleId="muutmisksk">
    <w:name w:val="muutmiskäsk"/>
    <w:basedOn w:val="Normaallaad"/>
    <w:qFormat/>
    <w:rsid w:val="000A5605"/>
    <w:pPr>
      <w:widowControl w:val="0"/>
      <w:autoSpaceDN w:val="0"/>
      <w:adjustRightInd w:val="0"/>
      <w:spacing w:before="240" w:line="240" w:lineRule="auto"/>
    </w:pPr>
    <w:rPr>
      <w:rFonts w:cs="Times New Roman"/>
      <w:szCs w:val="24"/>
    </w:rPr>
  </w:style>
  <w:style w:type="paragraph" w:customStyle="1" w:styleId="justumisetekst">
    <w:name w:val="jõustumise tekst"/>
    <w:basedOn w:val="Normaallaad"/>
    <w:next w:val="Normaallaad"/>
    <w:qFormat/>
    <w:rsid w:val="009B71D2"/>
    <w:pPr>
      <w:suppressAutoHyphens/>
      <w:autoSpaceDN w:val="0"/>
      <w:adjustRightInd w:val="0"/>
      <w:spacing w:before="120" w:after="120" w:line="240" w:lineRule="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40822">
      <w:bodyDiv w:val="1"/>
      <w:marLeft w:val="0"/>
      <w:marRight w:val="0"/>
      <w:marTop w:val="0"/>
      <w:marBottom w:val="0"/>
      <w:divBdr>
        <w:top w:val="none" w:sz="0" w:space="0" w:color="auto"/>
        <w:left w:val="none" w:sz="0" w:space="0" w:color="auto"/>
        <w:bottom w:val="none" w:sz="0" w:space="0" w:color="auto"/>
        <w:right w:val="none" w:sz="0" w:space="0" w:color="auto"/>
      </w:divBdr>
    </w:div>
    <w:div w:id="747731252">
      <w:bodyDiv w:val="1"/>
      <w:marLeft w:val="0"/>
      <w:marRight w:val="0"/>
      <w:marTop w:val="0"/>
      <w:marBottom w:val="0"/>
      <w:divBdr>
        <w:top w:val="none" w:sz="0" w:space="0" w:color="auto"/>
        <w:left w:val="none" w:sz="0" w:space="0" w:color="auto"/>
        <w:bottom w:val="none" w:sz="0" w:space="0" w:color="auto"/>
        <w:right w:val="none" w:sz="0" w:space="0" w:color="auto"/>
      </w:divBdr>
    </w:div>
    <w:div w:id="905720702">
      <w:bodyDiv w:val="1"/>
      <w:marLeft w:val="0"/>
      <w:marRight w:val="0"/>
      <w:marTop w:val="0"/>
      <w:marBottom w:val="0"/>
      <w:divBdr>
        <w:top w:val="none" w:sz="0" w:space="0" w:color="auto"/>
        <w:left w:val="none" w:sz="0" w:space="0" w:color="auto"/>
        <w:bottom w:val="none" w:sz="0" w:space="0" w:color="auto"/>
        <w:right w:val="none" w:sz="0" w:space="0" w:color="auto"/>
      </w:divBdr>
    </w:div>
    <w:div w:id="9167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E72E5-9604-4584-AE4E-299D9CB1C8C7}">
  <ds:schemaRefs>
    <ds:schemaRef ds:uri="http://schemas.microsoft.com/sharepoint/v3/contenttype/forms"/>
  </ds:schemaRefs>
</ds:datastoreItem>
</file>

<file path=customXml/itemProps2.xml><?xml version="1.0" encoding="utf-8"?>
<ds:datastoreItem xmlns:ds="http://schemas.openxmlformats.org/officeDocument/2006/customXml" ds:itemID="{13679263-9E54-4292-BB18-DD45DAB54CDB}">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F19C751F-5BE7-4C3B-AE83-822CE74C737C}">
  <ds:schemaRefs>
    <ds:schemaRef ds:uri="http://schemas.openxmlformats.org/officeDocument/2006/bibliography"/>
  </ds:schemaRefs>
</ds:datastoreItem>
</file>

<file path=customXml/itemProps4.xml><?xml version="1.0" encoding="utf-8"?>
<ds:datastoreItem xmlns:ds="http://schemas.openxmlformats.org/officeDocument/2006/customXml" ds:itemID="{39045312-F4FE-4AF7-AEAA-4422BB896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8127</Words>
  <Characters>47138</Characters>
  <Application>Microsoft Office Word</Application>
  <DocSecurity>4</DocSecurity>
  <Lines>392</Lines>
  <Paragraphs>110</Paragraphs>
  <ScaleCrop>false</ScaleCrop>
  <Company>KeMIT</Company>
  <LinksUpToDate>false</LinksUpToDate>
  <CharactersWithSpaces>55155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Hans Markus Kalmer</dc:creator>
  <cp:keywords/>
  <dc:description/>
  <cp:lastModifiedBy>Kärt Voor - JUSTDIGI</cp:lastModifiedBy>
  <cp:revision>2</cp:revision>
  <dcterms:created xsi:type="dcterms:W3CDTF">2025-03-25T08:41:00Z</dcterms:created>
  <dcterms:modified xsi:type="dcterms:W3CDTF">2025-03-25T08:41:00Z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2025-02-27T09:42:01Z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73ee4ee7-6b55-4f3e-a3d0-15c2d3cc38f7</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